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5247C" w14:textId="7C217FC6" w:rsidR="00E16F21" w:rsidRDefault="00D31999">
      <w:pPr>
        <w:pStyle w:val="Title"/>
      </w:pPr>
      <w:r>
        <w:t xml:space="preserve">The Probabilistic Analysis Check R </w:t>
      </w:r>
      <w:commentRangeStart w:id="0"/>
      <w:r>
        <w:t>Package</w:t>
      </w:r>
      <w:commentRangeEnd w:id="0"/>
      <w:r w:rsidR="009E3289">
        <w:rPr>
          <w:rStyle w:val="CommentReference"/>
          <w:rFonts w:asciiTheme="minorHAnsi" w:eastAsiaTheme="minorHAnsi" w:hAnsiTheme="minorHAnsi" w:cstheme="minorBidi"/>
          <w:b w:val="0"/>
          <w:bCs w:val="0"/>
          <w:color w:val="auto"/>
        </w:rPr>
        <w:commentReference w:id="0"/>
      </w:r>
    </w:p>
    <w:p w14:paraId="4045478B" w14:textId="0D327F43" w:rsidR="00E16F21" w:rsidRPr="002D5ECD" w:rsidRDefault="00D31999">
      <w:pPr>
        <w:pStyle w:val="Author"/>
        <w:rPr>
          <w:lang w:val="nl-NL"/>
        </w:rPr>
      </w:pPr>
      <w:r w:rsidRPr="002D5ECD">
        <w:rPr>
          <w:lang w:val="nl-NL"/>
        </w:rPr>
        <w:t>X.</w:t>
      </w:r>
      <w:r w:rsidR="006F49D1" w:rsidRPr="002D5ECD">
        <w:rPr>
          <w:lang w:val="nl-NL"/>
        </w:rPr>
        <w:t>G.L.V.</w:t>
      </w:r>
      <w:r w:rsidRPr="002D5ECD">
        <w:rPr>
          <w:lang w:val="nl-NL"/>
        </w:rPr>
        <w:t xml:space="preserve"> Pouwels &amp; H. </w:t>
      </w:r>
      <w:proofErr w:type="spellStart"/>
      <w:r w:rsidRPr="002D5ECD">
        <w:rPr>
          <w:lang w:val="nl-NL"/>
        </w:rPr>
        <w:t>Koffijberg</w:t>
      </w:r>
      <w:proofErr w:type="spellEnd"/>
    </w:p>
    <w:p w14:paraId="3CD67691" w14:textId="77777777" w:rsidR="00E16F21" w:rsidRDefault="00D31999">
      <w:pPr>
        <w:pStyle w:val="Date"/>
      </w:pPr>
      <w:r>
        <w:t>2024-10-04</w:t>
      </w:r>
    </w:p>
    <w:p w14:paraId="0A8F5A2B" w14:textId="77777777" w:rsidR="00E16F21" w:rsidRDefault="00D31999">
      <w:pPr>
        <w:pStyle w:val="FirstParagraph"/>
      </w:pPr>
      <w:r>
        <w:t>Target journal: Pharmacoeconomics</w:t>
      </w:r>
      <w:r>
        <w:br/>
        <w:t>Type of paper: Practical application</w:t>
      </w:r>
    </w:p>
    <w:p w14:paraId="3882CDA8" w14:textId="77777777" w:rsidR="00E16F21" w:rsidRDefault="00D31999">
      <w:pPr>
        <w:pStyle w:val="Heading1"/>
      </w:pPr>
      <w:bookmarkStart w:id="1" w:name="introduction"/>
      <w:r>
        <w:t>Introduction</w:t>
      </w:r>
    </w:p>
    <w:p w14:paraId="0D187C0D" w14:textId="5EFCD9FE" w:rsidR="00E16F21" w:rsidRDefault="00D31999">
      <w:pPr>
        <w:pStyle w:val="FirstParagraph"/>
      </w:pPr>
      <w:r>
        <w:t>Health economic (HE) models are routinely developed to inform health policy decisions such as including (new) healthcare interventions in insurance packages or restricting their use to specific subgroups</w:t>
      </w:r>
      <w:r>
        <w:rPr>
          <w:b/>
          <w:bCs/>
        </w:rPr>
        <w:t>[REF]</w:t>
      </w:r>
      <w:r>
        <w:t>. Validating health economic models is an important step within the development of health economic models</w:t>
      </w:r>
      <w:r w:rsidR="000F24FA">
        <w:t xml:space="preserve"> to increase their </w:t>
      </w:r>
      <w:r>
        <w:t>credibility</w:t>
      </w:r>
      <w:r w:rsidR="000F24FA">
        <w:t xml:space="preserve">, and reduce the risk of </w:t>
      </w:r>
      <w:r w:rsidR="00D0653A">
        <w:t>suboptimal policy decisions</w:t>
      </w:r>
      <w:r>
        <w:t xml:space="preserve"> </w:t>
      </w:r>
      <w:r>
        <w:rPr>
          <w:b/>
          <w:bCs/>
        </w:rPr>
        <w:t>[REF CARO]</w:t>
      </w:r>
      <w:r>
        <w:t>. However, validation efforts on HE models are not always systematically performed and/or reported.</w:t>
      </w:r>
      <w:r>
        <w:br/>
        <w:t>Validation of HE models is a multifaceted concept. The ISPOR-SMDM Modeling Good Research Practices Task Force defined different aspects of HE model validity: face validity, verification (also called internal validity), cross validity, and external validity of the model structure, inputs, and outputs [</w:t>
      </w:r>
      <w:hyperlink r:id="rId11">
        <w:r>
          <w:rPr>
            <w:rStyle w:val="Hyperlink"/>
          </w:rPr>
          <w:t>https://doi.org/10.1016/j.jval.2012.04.012</w:t>
        </w:r>
      </w:hyperlink>
      <w:r>
        <w:t xml:space="preserve">], but does not provide an easy-to-use tool to report validation efforts for each of these aspects. Following this initial definition of HE model validation, multiple generic tools have been developed to structure the (reporting of) the validation efforts performed on HE models. These tools are, among other, the </w:t>
      </w:r>
      <w:proofErr w:type="spellStart"/>
      <w:r>
        <w:t>AdviSHE</w:t>
      </w:r>
      <w:proofErr w:type="spellEnd"/>
      <w:r>
        <w:t xml:space="preserve"> tool, the TECH-VER checklist, and the CADTH’s Model Validation Tool to assist in the Conduct of Economic Evaluations</w:t>
      </w:r>
      <w:r>
        <w:rPr>
          <w:b/>
          <w:bCs/>
        </w:rPr>
        <w:t>[REFs]</w:t>
      </w:r>
      <w:r>
        <w:t xml:space="preserve">. Both </w:t>
      </w:r>
      <w:proofErr w:type="spellStart"/>
      <w:r>
        <w:t>AdviSHE</w:t>
      </w:r>
      <w:proofErr w:type="spellEnd"/>
      <w:r>
        <w:t xml:space="preserve"> and CADTH’s tool </w:t>
      </w:r>
      <w:r w:rsidR="00CE50EC">
        <w:t>can be used to assess</w:t>
      </w:r>
      <w:r>
        <w:t xml:space="preserve"> multiple aspects of validity, such as face validity and technical verification while TECH-VER solely focuses on the latter.</w:t>
      </w:r>
      <w:r>
        <w:br/>
        <w:t>Besides the availability of these validation tools, the (increasing) use of script-based software, such as ‘R’</w:t>
      </w:r>
      <w:r>
        <w:rPr>
          <w:b/>
          <w:bCs/>
        </w:rPr>
        <w:t>[REF]</w:t>
      </w:r>
      <w:r>
        <w:t xml:space="preserve">, to </w:t>
      </w:r>
      <w:r w:rsidR="003006D9">
        <w:t xml:space="preserve">develop </w:t>
      </w:r>
      <w:r>
        <w:t xml:space="preserve">HE </w:t>
      </w:r>
      <w:r w:rsidR="003006D9">
        <w:t>models</w:t>
      </w:r>
      <w:r w:rsidR="003006D9" w:rsidDel="003006D9">
        <w:t xml:space="preserve"> </w:t>
      </w:r>
      <w:r>
        <w:rPr>
          <w:b/>
          <w:bCs/>
        </w:rPr>
        <w:t>[REF Jalal]</w:t>
      </w:r>
      <w:r>
        <w:t xml:space="preserve"> facilitates the automated execution of systematic and generic validation tests and may be key to improve HE modelling validation practices . For instance, the </w:t>
      </w:r>
      <w:proofErr w:type="spellStart"/>
      <w:r>
        <w:rPr>
          <w:rStyle w:val="VerbatimChar"/>
        </w:rPr>
        <w:t>hesim</w:t>
      </w:r>
      <w:proofErr w:type="spellEnd"/>
      <w:r>
        <w:t xml:space="preserve"> package</w:t>
      </w:r>
      <w:r>
        <w:rPr>
          <w:b/>
          <w:bCs/>
        </w:rPr>
        <w:t>[REF]</w:t>
      </w:r>
      <w:r>
        <w:t xml:space="preserve">, </w:t>
      </w:r>
      <w:r>
        <w:rPr>
          <w:i/>
          <w:iCs/>
        </w:rPr>
        <w:t>a</w:t>
      </w:r>
      <w:r w:rsidR="00836DC9">
        <w:rPr>
          <w:i/>
          <w:iCs/>
        </w:rPr>
        <w:t>n</w:t>
      </w:r>
      <w:r>
        <w:rPr>
          <w:i/>
          <w:iCs/>
        </w:rPr>
        <w:t xml:space="preserve"> R package for health economic simulation modeling and decision analysis</w:t>
      </w:r>
      <w:r>
        <w:t xml:space="preserve">, contains a function to easily check the summary statistics of the parameter distributions used for the probabilistic analysis (PA). Similarly, the </w:t>
      </w:r>
      <w:proofErr w:type="spellStart"/>
      <w:r>
        <w:rPr>
          <w:rStyle w:val="VerbatimChar"/>
        </w:rPr>
        <w:t>darthpack</w:t>
      </w:r>
      <w:proofErr w:type="spellEnd"/>
      <w:r>
        <w:t xml:space="preserve"> package</w:t>
      </w:r>
      <w:r>
        <w:rPr>
          <w:b/>
          <w:bCs/>
        </w:rPr>
        <w:t>[REF]</w:t>
      </w:r>
      <w:r>
        <w:t xml:space="preserve">, </w:t>
      </w:r>
      <w:r>
        <w:rPr>
          <w:i/>
          <w:iCs/>
        </w:rPr>
        <w:t>an R package that showcases the Decision Analysis in R for Technologies in Health (DARTH) coding framework</w:t>
      </w:r>
      <w:r>
        <w:t xml:space="preserve">, contains functions to assess the validity of the transition matrices and arrays used to populate health state transition models developed according to </w:t>
      </w:r>
      <w:r w:rsidR="00F1382F">
        <w:t xml:space="preserve">this </w:t>
      </w:r>
      <w:r>
        <w:t xml:space="preserve">framework. These examples show the feasibility of integrating simple </w:t>
      </w:r>
      <w:r w:rsidR="00893031">
        <w:t xml:space="preserve">validation </w:t>
      </w:r>
      <w:r w:rsidR="00D57179">
        <w:t>tests</w:t>
      </w:r>
      <w:r>
        <w:t xml:space="preserve"> during the development of script-based health economic models. Even though the nature of these validation tests is generic, their current implementation within coding frameworks for HE models may limit their usefulness beyond HE models developed </w:t>
      </w:r>
      <w:r w:rsidR="00D57179">
        <w:t xml:space="preserve">outside </w:t>
      </w:r>
      <w:r>
        <w:t>these coding frameworks.</w:t>
      </w:r>
      <w:r>
        <w:br/>
        <w:t xml:space="preserve">Hence, generic (R) software </w:t>
      </w:r>
      <w:r w:rsidR="00E43AEF">
        <w:t xml:space="preserve">tools </w:t>
      </w:r>
      <w:r>
        <w:t xml:space="preserve">to </w:t>
      </w:r>
      <w:r w:rsidR="00155B6E">
        <w:t xml:space="preserve">easily and </w:t>
      </w:r>
      <w:r>
        <w:t xml:space="preserve">systematically validate HE models are </w:t>
      </w:r>
      <w:r>
        <w:lastRenderedPageBreak/>
        <w:t xml:space="preserve">required to improve HE model validation practices. </w:t>
      </w:r>
      <w:r w:rsidR="006758C9">
        <w:t xml:space="preserve">Such </w:t>
      </w:r>
      <w:r w:rsidR="00E43AEF">
        <w:t xml:space="preserve">tools </w:t>
      </w:r>
      <w:r w:rsidR="006758C9">
        <w:t xml:space="preserve">may be particularly useful for </w:t>
      </w:r>
      <w:r w:rsidR="00640658">
        <w:t xml:space="preserve">developers who are new to script-based HE model development. </w:t>
      </w:r>
      <w:r>
        <w:t xml:space="preserve">Examples of such </w:t>
      </w:r>
      <w:r w:rsidR="00E43AEF">
        <w:t xml:space="preserve">tools </w:t>
      </w:r>
      <w:r>
        <w:t xml:space="preserve">are the </w:t>
      </w:r>
      <w:proofErr w:type="spellStart"/>
      <w:r>
        <w:rPr>
          <w:rStyle w:val="VerbatimChar"/>
        </w:rPr>
        <w:t>assertHE</w:t>
      </w:r>
      <w:proofErr w:type="spellEnd"/>
      <w:r>
        <w:t xml:space="preserve"> R package and the probabilistic check analysis dashboard (PACBOARD). </w:t>
      </w:r>
      <w:proofErr w:type="spellStart"/>
      <w:r>
        <w:rPr>
          <w:rStyle w:val="VerbatimChar"/>
        </w:rPr>
        <w:t>assertHE</w:t>
      </w:r>
      <w:proofErr w:type="spellEnd"/>
      <w:r>
        <w:t xml:space="preserve"> depicts the network of functions defined and used within a HE model developed in R. This package is useful for HE model developers and reviewers since one gets an overview of the backbone of the HE model. This package may further improve the communication of the workings of a developed HE models </w:t>
      </w:r>
      <w:r w:rsidR="0006032F">
        <w:t xml:space="preserve">to </w:t>
      </w:r>
      <w:r>
        <w:t xml:space="preserve">a less technically-oriented audience. PACBOARD is a web-based dashboard which allows to systematically validate HE model input parameter and output values and allows to explore the relation between HE model input and outputs values. This dashboard is partly powered by the </w:t>
      </w:r>
      <w:proofErr w:type="spellStart"/>
      <w:r>
        <w:rPr>
          <w:rStyle w:val="VerbatimChar"/>
        </w:rPr>
        <w:t>pacheck</w:t>
      </w:r>
      <w:proofErr w:type="spellEnd"/>
      <w:r>
        <w:t xml:space="preserve"> R package, which offers a suite of functions aiming at validating HE models and exploring their workings using </w:t>
      </w:r>
      <w:proofErr w:type="spellStart"/>
      <w:r>
        <w:t>metamodelling</w:t>
      </w:r>
      <w:proofErr w:type="spellEnd"/>
      <w:r>
        <w:t xml:space="preserve"> techniques. Metamodels are statistical models, such as a linear regression</w:t>
      </w:r>
      <w:r w:rsidR="0080439F">
        <w:t xml:space="preserve"> model</w:t>
      </w:r>
      <w:r>
        <w:t>, fitted to the (probabilistic) inputs and outputs of a HE models. These metamodels allow to rapidly estimate the output of a HE models without requiring access to the source code, but also allow to assess the direction and magnitude of the relationships between inputs and outputs.</w:t>
      </w:r>
      <w:r>
        <w:br/>
        <w:t xml:space="preserve">The current paper describes the functionalities of the </w:t>
      </w:r>
      <w:proofErr w:type="spellStart"/>
      <w:r>
        <w:rPr>
          <w:rStyle w:val="VerbatimChar"/>
        </w:rPr>
        <w:t>pacheck</w:t>
      </w:r>
      <w:proofErr w:type="spellEnd"/>
      <w:r>
        <w:t xml:space="preserve"> R package using the probabilistic inputs and outputs of two published open-source HE models</w:t>
      </w:r>
      <w:r>
        <w:rPr>
          <w:b/>
          <w:bCs/>
        </w:rPr>
        <w:t>[REF]</w:t>
      </w:r>
      <w:r>
        <w:t xml:space="preserve">. </w:t>
      </w:r>
      <w:r w:rsidR="006370A7">
        <w:t xml:space="preserve">The validation tests included in </w:t>
      </w:r>
      <w:proofErr w:type="spellStart"/>
      <w:r w:rsidR="006370A7">
        <w:rPr>
          <w:rStyle w:val="VerbatimChar"/>
        </w:rPr>
        <w:t>pacheck</w:t>
      </w:r>
      <w:proofErr w:type="spellEnd"/>
      <w:r w:rsidR="006370A7">
        <w:t xml:space="preserve"> are based on a pragmatic literature review described in Pouwels et al.</w:t>
      </w:r>
      <w:r w:rsidR="006370A7">
        <w:rPr>
          <w:b/>
          <w:bCs/>
        </w:rPr>
        <w:t>[REF]</w:t>
      </w:r>
      <w:r w:rsidR="006370A7">
        <w:t xml:space="preserve">. Most of the validation tests included in </w:t>
      </w:r>
      <w:proofErr w:type="spellStart"/>
      <w:r w:rsidR="006370A7">
        <w:rPr>
          <w:rStyle w:val="VerbatimChar"/>
        </w:rPr>
        <w:t>pacheck</w:t>
      </w:r>
      <w:proofErr w:type="spellEnd"/>
      <w:r w:rsidR="006370A7">
        <w:t xml:space="preserve"> were identified in the TECH-VER checklist, </w:t>
      </w:r>
      <w:proofErr w:type="spellStart"/>
      <w:r w:rsidR="006370A7">
        <w:t>emphasising</w:t>
      </w:r>
      <w:proofErr w:type="spellEnd"/>
      <w:r w:rsidR="006370A7">
        <w:t xml:space="preserve"> their relevance for HE models. In comparison with other R package dedicated to HE model development and validation</w:t>
      </w:r>
      <w:r w:rsidR="006370A7">
        <w:rPr>
          <w:b/>
          <w:bCs/>
        </w:rPr>
        <w:t>[REF]</w:t>
      </w:r>
      <w:r w:rsidR="006370A7">
        <w:t xml:space="preserve">, </w:t>
      </w:r>
      <w:proofErr w:type="spellStart"/>
      <w:r w:rsidR="006370A7">
        <w:rPr>
          <w:rStyle w:val="VerbatimChar"/>
        </w:rPr>
        <w:t>pacheck</w:t>
      </w:r>
      <w:proofErr w:type="spellEnd"/>
      <w:r w:rsidR="006370A7">
        <w:t xml:space="preserve"> may be applied to inputs and outputs of HE models developed with other software package than R once the probabilistic inputs and outputs are loaded within the R session of interest. </w:t>
      </w:r>
      <w:commentRangeStart w:id="2"/>
      <w:commentRangeStart w:id="3"/>
      <w:commentRangeStart w:id="4"/>
      <w:commentRangeStart w:id="5"/>
      <w:r w:rsidR="006370A7">
        <w:t>This increases the accessibility of these validation tests to HE models developed in other software packages than R and potentially to non-R-users.</w:t>
      </w:r>
      <w:commentRangeEnd w:id="2"/>
      <w:r w:rsidR="006370A7">
        <w:rPr>
          <w:rStyle w:val="CommentReference"/>
        </w:rPr>
        <w:commentReference w:id="2"/>
      </w:r>
      <w:commentRangeEnd w:id="3"/>
      <w:r w:rsidR="00191293">
        <w:rPr>
          <w:rStyle w:val="CommentReference"/>
        </w:rPr>
        <w:commentReference w:id="3"/>
      </w:r>
      <w:commentRangeEnd w:id="4"/>
      <w:r w:rsidR="00CA7058">
        <w:rPr>
          <w:rStyle w:val="CommentReference"/>
        </w:rPr>
        <w:commentReference w:id="4"/>
      </w:r>
      <w:commentRangeEnd w:id="5"/>
      <w:r w:rsidR="00C80ADA">
        <w:rPr>
          <w:rStyle w:val="CommentReference"/>
        </w:rPr>
        <w:commentReference w:id="5"/>
      </w:r>
      <w:r w:rsidR="003623EA">
        <w:t xml:space="preserve"> </w:t>
      </w:r>
      <w:r>
        <w:t>The aim</w:t>
      </w:r>
      <w:r w:rsidR="00355311">
        <w:t xml:space="preserve"> </w:t>
      </w:r>
      <w:r w:rsidR="000417D2">
        <w:t xml:space="preserve">of </w:t>
      </w:r>
      <w:r w:rsidR="00191293">
        <w:t>the current</w:t>
      </w:r>
      <w:r w:rsidR="000417D2">
        <w:t xml:space="preserve"> paper </w:t>
      </w:r>
      <w:r w:rsidR="00355311">
        <w:t xml:space="preserve">is to provide </w:t>
      </w:r>
      <w:r>
        <w:t xml:space="preserve">a tutorial for the use of the </w:t>
      </w:r>
      <w:proofErr w:type="spellStart"/>
      <w:r>
        <w:rPr>
          <w:rStyle w:val="VerbatimChar"/>
        </w:rPr>
        <w:t>pacheck</w:t>
      </w:r>
      <w:proofErr w:type="spellEnd"/>
      <w:r>
        <w:t xml:space="preserve"> R package, </w:t>
      </w:r>
      <w:r w:rsidR="00812B77">
        <w:t xml:space="preserve">including </w:t>
      </w:r>
      <w:r>
        <w:t>example codes</w:t>
      </w:r>
      <w:r w:rsidR="00812B77">
        <w:t>,</w:t>
      </w:r>
      <w:r>
        <w:t xml:space="preserve"> for novice R </w:t>
      </w:r>
      <w:commentRangeStart w:id="6"/>
      <w:r>
        <w:t>users</w:t>
      </w:r>
      <w:commentRangeEnd w:id="6"/>
      <w:r w:rsidR="00B60902">
        <w:rPr>
          <w:rStyle w:val="CommentReference"/>
        </w:rPr>
        <w:commentReference w:id="6"/>
      </w:r>
      <w:r>
        <w:t>.</w:t>
      </w:r>
    </w:p>
    <w:p w14:paraId="7F5BC647" w14:textId="77777777" w:rsidR="00E16F21" w:rsidRDefault="00D31999">
      <w:pPr>
        <w:pStyle w:val="Heading1"/>
      </w:pPr>
      <w:bookmarkStart w:id="7" w:name="illustrations-of-functionalities"/>
      <w:bookmarkEnd w:id="1"/>
      <w:r>
        <w:t xml:space="preserve">Illustrations of </w:t>
      </w:r>
      <w:commentRangeStart w:id="8"/>
      <w:commentRangeStart w:id="9"/>
      <w:commentRangeStart w:id="10"/>
      <w:r>
        <w:t>functionalities</w:t>
      </w:r>
      <w:commentRangeEnd w:id="8"/>
      <w:r w:rsidR="002C6F57">
        <w:rPr>
          <w:rStyle w:val="CommentReference"/>
          <w:rFonts w:asciiTheme="minorHAnsi" w:eastAsiaTheme="minorHAnsi" w:hAnsiTheme="minorHAnsi" w:cstheme="minorBidi"/>
          <w:b w:val="0"/>
          <w:bCs w:val="0"/>
          <w:color w:val="auto"/>
        </w:rPr>
        <w:commentReference w:id="8"/>
      </w:r>
      <w:commentRangeEnd w:id="9"/>
      <w:r w:rsidR="001B0E85">
        <w:rPr>
          <w:rStyle w:val="CommentReference"/>
          <w:rFonts w:asciiTheme="minorHAnsi" w:eastAsiaTheme="minorHAnsi" w:hAnsiTheme="minorHAnsi" w:cstheme="minorBidi"/>
          <w:b w:val="0"/>
          <w:bCs w:val="0"/>
          <w:color w:val="auto"/>
        </w:rPr>
        <w:commentReference w:id="9"/>
      </w:r>
      <w:commentRangeEnd w:id="10"/>
      <w:r w:rsidR="00E1547F">
        <w:rPr>
          <w:rStyle w:val="CommentReference"/>
          <w:rFonts w:asciiTheme="minorHAnsi" w:eastAsiaTheme="minorHAnsi" w:hAnsiTheme="minorHAnsi" w:cstheme="minorBidi"/>
          <w:b w:val="0"/>
          <w:bCs w:val="0"/>
          <w:color w:val="auto"/>
        </w:rPr>
        <w:commentReference w:id="10"/>
      </w:r>
    </w:p>
    <w:p w14:paraId="7ED27D89" w14:textId="77777777" w:rsidR="00E16F21" w:rsidRDefault="00D31999">
      <w:pPr>
        <w:pStyle w:val="Heading2"/>
      </w:pPr>
      <w:bookmarkStart w:id="11" w:name="case-studies"/>
      <w:r>
        <w:t xml:space="preserve">Case </w:t>
      </w:r>
      <w:commentRangeStart w:id="12"/>
      <w:commentRangeStart w:id="13"/>
      <w:commentRangeStart w:id="14"/>
      <w:r>
        <w:t>studies</w:t>
      </w:r>
      <w:commentRangeEnd w:id="12"/>
      <w:r w:rsidR="00852531">
        <w:rPr>
          <w:rStyle w:val="CommentReference"/>
          <w:rFonts w:asciiTheme="minorHAnsi" w:eastAsiaTheme="minorHAnsi" w:hAnsiTheme="minorHAnsi" w:cstheme="minorBidi"/>
          <w:b w:val="0"/>
          <w:bCs w:val="0"/>
          <w:color w:val="auto"/>
        </w:rPr>
        <w:commentReference w:id="12"/>
      </w:r>
      <w:commentRangeEnd w:id="13"/>
      <w:r w:rsidR="00CE5301">
        <w:rPr>
          <w:rStyle w:val="CommentReference"/>
          <w:rFonts w:asciiTheme="minorHAnsi" w:eastAsiaTheme="minorHAnsi" w:hAnsiTheme="minorHAnsi" w:cstheme="minorBidi"/>
          <w:b w:val="0"/>
          <w:bCs w:val="0"/>
          <w:color w:val="auto"/>
        </w:rPr>
        <w:commentReference w:id="13"/>
      </w:r>
      <w:commentRangeEnd w:id="14"/>
      <w:r w:rsidR="00E1547F">
        <w:rPr>
          <w:rStyle w:val="CommentReference"/>
          <w:rFonts w:asciiTheme="minorHAnsi" w:eastAsiaTheme="minorHAnsi" w:hAnsiTheme="minorHAnsi" w:cstheme="minorBidi"/>
          <w:b w:val="0"/>
          <w:bCs w:val="0"/>
          <w:color w:val="auto"/>
        </w:rPr>
        <w:commentReference w:id="14"/>
      </w:r>
    </w:p>
    <w:p w14:paraId="6C26F8C3" w14:textId="32982F0D" w:rsidR="00E16F21" w:rsidRDefault="00D31999">
      <w:pPr>
        <w:pStyle w:val="FirstParagraph"/>
      </w:pPr>
      <w:r>
        <w:t xml:space="preserve">The functionalities of </w:t>
      </w:r>
      <w:proofErr w:type="spellStart"/>
      <w:r>
        <w:t>pacheck</w:t>
      </w:r>
      <w:proofErr w:type="spellEnd"/>
      <w:r>
        <w:t xml:space="preserve"> are illustrated using the </w:t>
      </w:r>
      <w:r>
        <w:rPr>
          <w:rStyle w:val="VerbatimChar"/>
        </w:rPr>
        <w:t>cdx2cea</w:t>
      </w:r>
      <w:r>
        <w:t xml:space="preserve"> R package. This package has been developed</w:t>
      </w:r>
      <w:r w:rsidR="00BB3C2B">
        <w:t xml:space="preserve"> </w:t>
      </w:r>
      <w:r>
        <w:t xml:space="preserve">to perform a </w:t>
      </w:r>
      <w:r>
        <w:rPr>
          <w:i/>
          <w:iCs/>
        </w:rPr>
        <w:t>“cost-effectiveness analysis (CEA) of testing average-risk Stage II colon cancer patients for the absence of CDX2 biomarker expression followed by adjuvant chemotherap</w:t>
      </w:r>
      <w:r w:rsidR="00EF036D">
        <w:rPr>
          <w:i/>
          <w:iCs/>
        </w:rPr>
        <w:t>y</w:t>
      </w:r>
      <w:r>
        <w:rPr>
          <w:i/>
          <w:iCs/>
        </w:rPr>
        <w:t>”</w:t>
      </w:r>
      <w:r>
        <w:t xml:space="preserve"> </w:t>
      </w:r>
      <w:r>
        <w:rPr>
          <w:b/>
          <w:bCs/>
        </w:rPr>
        <w:t>[REF]</w:t>
      </w:r>
      <w:r>
        <w:t xml:space="preserve">. The CEA </w:t>
      </w:r>
      <w:r w:rsidR="00EE0A30">
        <w:t xml:space="preserve">incorporated in </w:t>
      </w:r>
      <w:r>
        <w:t>this package is performed using a cohort-based health state transition model</w:t>
      </w:r>
      <w:r w:rsidR="003C03A4">
        <w:t>, and was developed following the DARTH coding framework</w:t>
      </w:r>
      <w:r>
        <w:t xml:space="preserve">. It compares two strategies: No CDX2 testing and CDX2 testing. The </w:t>
      </w:r>
      <w:commentRangeStart w:id="15"/>
      <w:commentRangeStart w:id="16"/>
      <w:commentRangeStart w:id="17"/>
      <w:r>
        <w:t xml:space="preserve">PA dataset </w:t>
      </w:r>
      <w:commentRangeEnd w:id="15"/>
      <w:r w:rsidR="003345EE">
        <w:rPr>
          <w:rStyle w:val="CommentReference"/>
        </w:rPr>
        <w:commentReference w:id="15"/>
      </w:r>
      <w:commentRangeEnd w:id="16"/>
      <w:r w:rsidR="002F6368">
        <w:rPr>
          <w:rStyle w:val="CommentReference"/>
        </w:rPr>
        <w:commentReference w:id="16"/>
      </w:r>
      <w:commentRangeEnd w:id="17"/>
      <w:r w:rsidR="00E93176">
        <w:rPr>
          <w:rStyle w:val="CommentReference"/>
        </w:rPr>
        <w:commentReference w:id="17"/>
      </w:r>
      <w:r>
        <w:t>contains 1</w:t>
      </w:r>
      <w:r w:rsidR="007E07BB">
        <w:t>,</w:t>
      </w:r>
      <w:r>
        <w:t xml:space="preserve">000 iterations of the HE models. The HE model contains 18 input parameters and provides discounted quality-adjusted life years and discounted costs for both strategies </w:t>
      </w:r>
      <w:r w:rsidR="00C03F5A">
        <w:t xml:space="preserve">which </w:t>
      </w:r>
      <w:r>
        <w:t xml:space="preserve">are stored in </w:t>
      </w:r>
      <w:commentRangeStart w:id="18"/>
      <w:commentRangeStart w:id="19"/>
      <w:r>
        <w:t xml:space="preserve">the </w:t>
      </w:r>
      <w:proofErr w:type="spellStart"/>
      <w:r>
        <w:rPr>
          <w:rStyle w:val="VerbatimChar"/>
        </w:rPr>
        <w:t>l_psa.RData</w:t>
      </w:r>
      <w:proofErr w:type="spellEnd"/>
      <w:r>
        <w:t xml:space="preserve"> object </w:t>
      </w:r>
      <w:commentRangeEnd w:id="18"/>
      <w:r w:rsidR="008B0D07">
        <w:rPr>
          <w:rStyle w:val="CommentReference"/>
        </w:rPr>
        <w:commentReference w:id="18"/>
      </w:r>
      <w:commentRangeEnd w:id="19"/>
      <w:r w:rsidR="00E93176">
        <w:rPr>
          <w:rStyle w:val="CommentReference"/>
        </w:rPr>
        <w:commentReference w:id="19"/>
      </w:r>
      <w:r>
        <w:t xml:space="preserve">of the </w:t>
      </w:r>
      <w:r>
        <w:rPr>
          <w:rStyle w:val="VerbatimChar"/>
        </w:rPr>
        <w:t>cdx2cea</w:t>
      </w:r>
      <w:r>
        <w:t xml:space="preserve"> R package. This case study demonstrate</w:t>
      </w:r>
      <w:r w:rsidR="008B0D07">
        <w:t>s</w:t>
      </w:r>
      <w:r>
        <w:t xml:space="preserve"> that the functionalities of </w:t>
      </w:r>
      <w:proofErr w:type="spellStart"/>
      <w:r>
        <w:rPr>
          <w:rStyle w:val="VerbatimChar"/>
        </w:rPr>
        <w:t>pacheck</w:t>
      </w:r>
      <w:proofErr w:type="spellEnd"/>
      <w:r>
        <w:t xml:space="preserve"> can be used on a HE model developed according to the </w:t>
      </w:r>
      <w:r w:rsidR="002F6368">
        <w:t>DARTH</w:t>
      </w:r>
      <w:r>
        <w:t xml:space="preserve"> coding framework. </w:t>
      </w:r>
      <w:commentRangeStart w:id="20"/>
      <w:del w:id="21" w:author="Pouwels, Xavier (UT-BMS)" w:date="2025-02-18T08:59:00Z" w16du:dateUtc="2025-02-18T07:59:00Z">
        <w:r w:rsidDel="00C864C2">
          <w:delText xml:space="preserve">The other case study is a mock partitioned survival model that has been developed to demonstrate the functionalities of </w:delText>
        </w:r>
        <w:r w:rsidDel="00C864C2">
          <w:rPr>
            <w:rStyle w:val="VerbatimChar"/>
          </w:rPr>
          <w:delText>pacheck</w:delText>
        </w:r>
        <w:r w:rsidDel="00C864C2">
          <w:delText xml:space="preserve"> and </w:delText>
        </w:r>
        <w:r w:rsidDel="00C864C2">
          <w:lastRenderedPageBreak/>
          <w:delText>PACBOARD</w:delText>
        </w:r>
        <w:commentRangeEnd w:id="20"/>
        <w:r w:rsidR="005B6D0D" w:rsidDel="00C864C2">
          <w:rPr>
            <w:rStyle w:val="CommentReference"/>
          </w:rPr>
          <w:commentReference w:id="20"/>
        </w:r>
        <w:r w:rsidDel="00C864C2">
          <w:delText>. A short description of this three-state oncology partitioned survival model is provided in Pouwels et al.[</w:delText>
        </w:r>
        <w:r w:rsidDel="00C864C2">
          <w:rPr>
            <w:b/>
            <w:bCs/>
          </w:rPr>
          <w:delText>REF PACBOARD</w:delText>
        </w:r>
        <w:r w:rsidDel="00C864C2">
          <w:delText xml:space="preserve">] and by following this link: </w:delText>
        </w:r>
        <w:r w:rsidDel="00C864C2">
          <w:rPr>
            <w:b/>
            <w:bCs/>
          </w:rPr>
          <w:delText>ADD</w:delText>
        </w:r>
        <w:r w:rsidDel="00C864C2">
          <w:delText xml:space="preserve">. The probabilistic inputs and outputs of this HE model are available within </w:delText>
        </w:r>
        <w:r w:rsidDel="00C864C2">
          <w:rPr>
            <w:rStyle w:val="VerbatimChar"/>
          </w:rPr>
          <w:delText>pacheck</w:delText>
        </w:r>
        <w:r w:rsidDel="00C864C2">
          <w:delText xml:space="preserve"> as example dataset.</w:delText>
        </w:r>
      </w:del>
    </w:p>
    <w:p w14:paraId="2E2244C1" w14:textId="77777777" w:rsidR="00E16F21" w:rsidRDefault="00D31999">
      <w:pPr>
        <w:pStyle w:val="Heading2"/>
      </w:pPr>
      <w:bookmarkStart w:id="22" w:name="Xc217230d51a56f54b40cbc06f6c885d63ee1925"/>
      <w:bookmarkEnd w:id="11"/>
      <w:r>
        <w:t>Validating health economic model inputs and outputs</w:t>
      </w:r>
    </w:p>
    <w:p w14:paraId="73B479F3" w14:textId="2C21BF9E" w:rsidR="00E16F21" w:rsidRDefault="00D31999">
      <w:pPr>
        <w:pStyle w:val="FirstParagraph"/>
      </w:pPr>
      <w:r>
        <w:t xml:space="preserve">Functionalities of </w:t>
      </w:r>
      <w:proofErr w:type="spellStart"/>
      <w:r>
        <w:rPr>
          <w:rStyle w:val="VerbatimChar"/>
        </w:rPr>
        <w:t>pacheck</w:t>
      </w:r>
      <w:proofErr w:type="spellEnd"/>
      <w:r>
        <w:t xml:space="preserve"> to assess the validity of the model input parameters concern the plausibility of the range in which model input parameters vary. For instance, </w:t>
      </w:r>
      <w:proofErr w:type="spellStart"/>
      <w:r>
        <w:rPr>
          <w:rStyle w:val="VerbatimChar"/>
        </w:rPr>
        <w:t>pacheck</w:t>
      </w:r>
      <w:proofErr w:type="spellEnd"/>
      <w:r>
        <w:t xml:space="preserve"> contains simple validity assessments such as assessing whether utility values and probabilities remain between 0 and 1, and whether there are no occurrence of negative costs or other strictly positive parameters in each probabilistic iteration. </w:t>
      </w:r>
      <w:proofErr w:type="spellStart"/>
      <w:r>
        <w:rPr>
          <w:rStyle w:val="VerbatimChar"/>
        </w:rPr>
        <w:t>pacheck</w:t>
      </w:r>
      <w:proofErr w:type="spellEnd"/>
      <w:r>
        <w:t xml:space="preserve"> also contains a function to assess and </w:t>
      </w:r>
      <w:proofErr w:type="spellStart"/>
      <w:r>
        <w:t>visualise</w:t>
      </w:r>
      <w:proofErr w:type="spellEnd"/>
      <w:r>
        <w:t xml:space="preserve"> whether two survival curves cross (</w:t>
      </w:r>
      <w:proofErr w:type="spellStart"/>
      <w:r>
        <w:rPr>
          <w:rStyle w:val="VerbatimChar"/>
        </w:rPr>
        <w:t>check_surv_mod</w:t>
      </w:r>
      <w:proofErr w:type="spellEnd"/>
      <w:r>
        <w:t xml:space="preserve"> and </w:t>
      </w:r>
      <w:proofErr w:type="spellStart"/>
      <w:r>
        <w:rPr>
          <w:rStyle w:val="VerbatimChar"/>
        </w:rPr>
        <w:t>plot_surv_mod</w:t>
      </w:r>
      <w:proofErr w:type="spellEnd"/>
      <w:r>
        <w:t>). This assessment of plausibility is especially relevant when developing partitioned survival model</w:t>
      </w:r>
      <w:r w:rsidR="006B5E65">
        <w:t>s</w:t>
      </w:r>
      <w:r>
        <w:t xml:space="preserve"> </w:t>
      </w:r>
      <w:r w:rsidR="006B5E65">
        <w:t>in which</w:t>
      </w:r>
      <w:r>
        <w:t xml:space="preserve"> a progression-free survival (PFS) curve should always result in lower probabilities than an overall survival curve (OS). Concerning the validation of model outputs, users are able to </w:t>
      </w:r>
      <w:r w:rsidR="00D936F6">
        <w:t>test</w:t>
      </w:r>
      <w:r>
        <w:t xml:space="preserve"> whether total costs and effects are positive, whether discounted results are lower than undiscounted results, and whether the </w:t>
      </w:r>
      <w:commentRangeStart w:id="23"/>
      <w:commentRangeStart w:id="24"/>
      <w:r>
        <w:t>mean quality of life of</w:t>
      </w:r>
      <w:ins w:id="25" w:author="Pouwels, Xavier (UT-BMS)" w:date="2025-02-14T16:00:00Z" w16du:dateUtc="2025-02-14T15:00:00Z">
        <w:r w:rsidR="002F0AEA">
          <w:t xml:space="preserve"> both strategies is within the mean utility values used for the different health states of the model</w:t>
        </w:r>
      </w:ins>
      <w:r>
        <w:t xml:space="preserve">. </w:t>
      </w:r>
      <w:commentRangeEnd w:id="23"/>
      <w:r w:rsidR="00260215">
        <w:rPr>
          <w:rStyle w:val="CommentReference"/>
        </w:rPr>
        <w:commentReference w:id="23"/>
      </w:r>
      <w:commentRangeEnd w:id="24"/>
      <w:r w:rsidR="00366A09">
        <w:rPr>
          <w:rStyle w:val="CommentReference"/>
        </w:rPr>
        <w:commentReference w:id="24"/>
      </w:r>
      <w:r>
        <w:t xml:space="preserve">All validation efforts are also performed for each iteration of the probabilistic analysis and the </w:t>
      </w:r>
      <w:proofErr w:type="spellStart"/>
      <w:r>
        <w:rPr>
          <w:rStyle w:val="VerbatimChar"/>
        </w:rPr>
        <w:t>pacheck</w:t>
      </w:r>
      <w:proofErr w:type="spellEnd"/>
      <w:r>
        <w:t xml:space="preserve"> functions mention in which iteration an erroneous input or output has been identified. </w:t>
      </w:r>
      <w:proofErr w:type="spellStart"/>
      <w:r>
        <w:rPr>
          <w:rStyle w:val="VerbatimChar"/>
        </w:rPr>
        <w:t>pacheck</w:t>
      </w:r>
      <w:proofErr w:type="spellEnd"/>
      <w:r>
        <w:t xml:space="preserve"> can be used to visually assess the convergence of HE model outputs</w:t>
      </w:r>
      <w:r>
        <w:rPr>
          <w:b/>
          <w:bCs/>
        </w:rPr>
        <w:t>[REF]</w:t>
      </w:r>
      <w:r>
        <w:t xml:space="preserve">. </w:t>
      </w:r>
      <w:commentRangeStart w:id="26"/>
      <w:commentRangeStart w:id="27"/>
      <w:r>
        <w:t xml:space="preserve">Finally, </w:t>
      </w:r>
      <w:proofErr w:type="spellStart"/>
      <w:r>
        <w:rPr>
          <w:rStyle w:val="VerbatimChar"/>
        </w:rPr>
        <w:t>pacheck</w:t>
      </w:r>
      <w:proofErr w:type="spellEnd"/>
      <w:r>
        <w:t xml:space="preserve"> contains a function to assess the plausibility of probabilistic model inputs and outputs</w:t>
      </w:r>
      <w:ins w:id="28" w:author="Pouwels, Xavier (UT-BMS)" w:date="2025-02-14T16:02:00Z" w16du:dateUtc="2025-02-14T15:02:00Z">
        <w:r w:rsidR="00787099">
          <w:t xml:space="preserve"> </w:t>
        </w:r>
      </w:ins>
      <w:del w:id="29" w:author="Pouwels, Xavier (UT-BMS)" w:date="2025-02-14T16:02:00Z" w16du:dateUtc="2025-02-14T15:02:00Z">
        <w:r w:rsidDel="00B64DE4">
          <w:delText xml:space="preserve"> </w:delText>
        </w:r>
      </w:del>
      <w:ins w:id="30" w:author="Pouwels, Xavier (UT-BMS)" w:date="2025-02-14T16:02:00Z" w16du:dateUtc="2025-02-14T15:02:00Z">
        <w:r w:rsidR="00B64DE4">
          <w:t>by</w:t>
        </w:r>
        <w:r w:rsidR="00787099">
          <w:t xml:space="preserve">, for instance, </w:t>
        </w:r>
        <w:r w:rsidR="00B64DE4">
          <w:t xml:space="preserve"> testing</w:t>
        </w:r>
        <w:r w:rsidR="002113C0">
          <w:t xml:space="preserve"> whether resource use and costs inputs are strictly positive, utility values between 0 and 1</w:t>
        </w:r>
      </w:ins>
      <w:del w:id="31" w:author="Pouwels, Xavier (UT-BMS)" w:date="2025-02-14T16:02:00Z" w16du:dateUtc="2025-02-14T15:02:00Z">
        <w:r w:rsidDel="00B64DE4">
          <w:delText>estimated and structured using the DARTH coding framework and naming conventions (</w:delText>
        </w:r>
        <w:r w:rsidDel="00B64DE4">
          <w:rPr>
            <w:rStyle w:val="VerbatimChar"/>
          </w:rPr>
          <w:delText>check_psa_darth</w:delText>
        </w:r>
        <w:r w:rsidDel="00B64DE4">
          <w:delText>)</w:delText>
        </w:r>
      </w:del>
      <w:r>
        <w:t xml:space="preserve">. </w:t>
      </w:r>
      <w:commentRangeEnd w:id="26"/>
      <w:r w:rsidR="007E0E73">
        <w:rPr>
          <w:rStyle w:val="CommentReference"/>
        </w:rPr>
        <w:commentReference w:id="26"/>
      </w:r>
      <w:commentRangeEnd w:id="27"/>
      <w:r w:rsidR="009C1E85">
        <w:rPr>
          <w:rStyle w:val="CommentReference"/>
        </w:rPr>
        <w:commentReference w:id="27"/>
      </w:r>
      <w:commentRangeStart w:id="32"/>
      <w:commentRangeStart w:id="33"/>
      <w:commentRangeStart w:id="34"/>
      <w:r>
        <w:t xml:space="preserve">Box 1 illustrates how to perform these validation efforts using different functions of </w:t>
      </w:r>
      <w:proofErr w:type="spellStart"/>
      <w:r>
        <w:rPr>
          <w:rStyle w:val="VerbatimChar"/>
        </w:rPr>
        <w:t>pacheck</w:t>
      </w:r>
      <w:proofErr w:type="spellEnd"/>
      <w:r>
        <w:t>.</w:t>
      </w:r>
      <w:commentRangeEnd w:id="32"/>
      <w:r w:rsidR="0093291E">
        <w:rPr>
          <w:rStyle w:val="CommentReference"/>
        </w:rPr>
        <w:commentReference w:id="32"/>
      </w:r>
      <w:commentRangeEnd w:id="33"/>
      <w:r w:rsidR="00200D6B">
        <w:rPr>
          <w:rStyle w:val="CommentReference"/>
        </w:rPr>
        <w:commentReference w:id="33"/>
      </w:r>
      <w:commentRangeEnd w:id="34"/>
      <w:r w:rsidR="000D26FB">
        <w:rPr>
          <w:rStyle w:val="CommentReference"/>
        </w:rPr>
        <w:commentReference w:id="34"/>
      </w:r>
      <w:r>
        <w:br/>
      </w:r>
    </w:p>
    <w:p w14:paraId="6DB7574F" w14:textId="77777777" w:rsidR="00E16F21" w:rsidRDefault="00D31999">
      <w:pPr>
        <w:pStyle w:val="BodyText"/>
      </w:pPr>
      <w:r>
        <w:rPr>
          <w:i/>
          <w:iCs/>
        </w:rPr>
        <w:t xml:space="preserve">Box 1: example R code of using </w:t>
      </w:r>
      <w:proofErr w:type="spellStart"/>
      <w:r>
        <w:rPr>
          <w:rStyle w:val="VerbatimChar"/>
          <w:i/>
          <w:iCs/>
        </w:rPr>
        <w:t>pacheck</w:t>
      </w:r>
      <w:proofErr w:type="spellEnd"/>
      <w:r>
        <w:rPr>
          <w:i/>
          <w:iCs/>
        </w:rPr>
        <w:t xml:space="preserve"> to validate the health economic model inputs and outputs</w:t>
      </w:r>
    </w:p>
    <w:p w14:paraId="2D9D719A" w14:textId="77777777" w:rsidR="00E16F21" w:rsidRDefault="00D31999">
      <w:pPr>
        <w:pStyle w:val="SourceCode"/>
      </w:pPr>
      <w:r>
        <w:rPr>
          <w:rStyle w:val="CommentTok"/>
        </w:rPr>
        <w:t># Install and load packages</w:t>
      </w:r>
      <w:r>
        <w:br/>
      </w:r>
      <w:r>
        <w:rPr>
          <w:rStyle w:val="CommentTok"/>
        </w:rPr>
        <w:t xml:space="preserve"># </w:t>
      </w:r>
      <w:proofErr w:type="spellStart"/>
      <w:r>
        <w:rPr>
          <w:rStyle w:val="CommentTok"/>
        </w:rPr>
        <w:t>install.packages</w:t>
      </w:r>
      <w:proofErr w:type="spellEnd"/>
      <w:r>
        <w:rPr>
          <w:rStyle w:val="CommentTok"/>
        </w:rPr>
        <w:t>("</w:t>
      </w:r>
      <w:proofErr w:type="spellStart"/>
      <w:r>
        <w:rPr>
          <w:rStyle w:val="CommentTok"/>
        </w:rPr>
        <w:t>devtools</w:t>
      </w:r>
      <w:proofErr w:type="spellEnd"/>
      <w:r>
        <w:rPr>
          <w:rStyle w:val="CommentTok"/>
        </w:rPr>
        <w:t>")</w:t>
      </w:r>
      <w:r>
        <w:br/>
      </w:r>
      <w:r>
        <w:rPr>
          <w:rStyle w:val="CommentTok"/>
        </w:rPr>
        <w:t xml:space="preserve"># </w:t>
      </w:r>
      <w:proofErr w:type="spellStart"/>
      <w:r>
        <w:rPr>
          <w:rStyle w:val="CommentTok"/>
        </w:rPr>
        <w:t>devtools</w:t>
      </w:r>
      <w:proofErr w:type="spellEnd"/>
      <w:r>
        <w:rPr>
          <w:rStyle w:val="CommentTok"/>
        </w:rPr>
        <w:t>::</w:t>
      </w:r>
      <w:proofErr w:type="spellStart"/>
      <w:r>
        <w:rPr>
          <w:rStyle w:val="CommentTok"/>
        </w:rPr>
        <w:t>install_github</w:t>
      </w:r>
      <w:proofErr w:type="spellEnd"/>
      <w:r>
        <w:rPr>
          <w:rStyle w:val="CommentTok"/>
        </w:rPr>
        <w:t>("</w:t>
      </w:r>
      <w:proofErr w:type="spellStart"/>
      <w:r>
        <w:rPr>
          <w:rStyle w:val="CommentTok"/>
        </w:rPr>
        <w:t>feralaes</w:t>
      </w:r>
      <w:proofErr w:type="spellEnd"/>
      <w:r>
        <w:rPr>
          <w:rStyle w:val="CommentTok"/>
        </w:rPr>
        <w:t>/cdx2cea")</w:t>
      </w:r>
      <w:r>
        <w:br/>
      </w:r>
      <w:r>
        <w:rPr>
          <w:rStyle w:val="CommentTok"/>
        </w:rPr>
        <w:t xml:space="preserve"># </w:t>
      </w:r>
      <w:proofErr w:type="spellStart"/>
      <w:r>
        <w:rPr>
          <w:rStyle w:val="CommentTok"/>
        </w:rPr>
        <w:t>devtools</w:t>
      </w:r>
      <w:proofErr w:type="spellEnd"/>
      <w:r>
        <w:rPr>
          <w:rStyle w:val="CommentTok"/>
        </w:rPr>
        <w:t>::</w:t>
      </w:r>
      <w:proofErr w:type="spellStart"/>
      <w:r>
        <w:rPr>
          <w:rStyle w:val="CommentTok"/>
        </w:rPr>
        <w:t>install_github</w:t>
      </w:r>
      <w:proofErr w:type="spellEnd"/>
      <w:r>
        <w:rPr>
          <w:rStyle w:val="CommentTok"/>
        </w:rPr>
        <w:t>("DARTH-git/</w:t>
      </w:r>
      <w:proofErr w:type="spellStart"/>
      <w:r>
        <w:rPr>
          <w:rStyle w:val="CommentTok"/>
        </w:rPr>
        <w:t>dampack</w:t>
      </w:r>
      <w:proofErr w:type="spellEnd"/>
      <w:r>
        <w:rPr>
          <w:rStyle w:val="CommentTok"/>
        </w:rPr>
        <w:t>")</w:t>
      </w:r>
      <w:r>
        <w:br/>
      </w:r>
      <w:r>
        <w:rPr>
          <w:rStyle w:val="CommentTok"/>
        </w:rPr>
        <w:t xml:space="preserve"># </w:t>
      </w:r>
      <w:proofErr w:type="spellStart"/>
      <w:r>
        <w:rPr>
          <w:rStyle w:val="CommentTok"/>
        </w:rPr>
        <w:t>devtools</w:t>
      </w:r>
      <w:proofErr w:type="spellEnd"/>
      <w:r>
        <w:rPr>
          <w:rStyle w:val="CommentTok"/>
        </w:rPr>
        <w:t>::</w:t>
      </w:r>
      <w:proofErr w:type="spellStart"/>
      <w:r>
        <w:rPr>
          <w:rStyle w:val="CommentTok"/>
        </w:rPr>
        <w:t>install_github</w:t>
      </w:r>
      <w:proofErr w:type="spellEnd"/>
      <w:r>
        <w:rPr>
          <w:rStyle w:val="CommentTok"/>
        </w:rPr>
        <w:t>("Xa4P/</w:t>
      </w:r>
      <w:proofErr w:type="spellStart"/>
      <w:r>
        <w:rPr>
          <w:rStyle w:val="CommentTok"/>
        </w:rPr>
        <w:t>pacheck</w:t>
      </w:r>
      <w:proofErr w:type="spellEnd"/>
      <w:r>
        <w:rPr>
          <w:rStyle w:val="CommentTok"/>
        </w:rPr>
        <w:t>")</w:t>
      </w:r>
      <w:r>
        <w:br/>
      </w:r>
      <w:r>
        <w:rPr>
          <w:rStyle w:val="CommentTok"/>
        </w:rPr>
        <w:t xml:space="preserve"># </w:t>
      </w:r>
      <w:proofErr w:type="spellStart"/>
      <w:r>
        <w:rPr>
          <w:rStyle w:val="CommentTok"/>
        </w:rPr>
        <w:t>install.packages</w:t>
      </w:r>
      <w:proofErr w:type="spellEnd"/>
      <w:r>
        <w:rPr>
          <w:rStyle w:val="CommentTok"/>
        </w:rPr>
        <w:t>("foreach")</w:t>
      </w:r>
      <w:r>
        <w:br/>
      </w:r>
      <w:r>
        <w:rPr>
          <w:rStyle w:val="FunctionTok"/>
        </w:rPr>
        <w:t>require</w:t>
      </w:r>
      <w:r>
        <w:rPr>
          <w:rStyle w:val="NormalTok"/>
        </w:rPr>
        <w:t>(cdx2cea)</w:t>
      </w:r>
      <w:r>
        <w:br/>
      </w:r>
      <w:r>
        <w:rPr>
          <w:rStyle w:val="FunctionTok"/>
        </w:rPr>
        <w:t>require</w:t>
      </w:r>
      <w:r>
        <w:rPr>
          <w:rStyle w:val="NormalTok"/>
        </w:rPr>
        <w:t>(</w:t>
      </w:r>
      <w:proofErr w:type="spellStart"/>
      <w:r>
        <w:rPr>
          <w:rStyle w:val="NormalTok"/>
        </w:rPr>
        <w:t>dampack</w:t>
      </w:r>
      <w:proofErr w:type="spellEnd"/>
      <w:r>
        <w:rPr>
          <w:rStyle w:val="NormalTok"/>
        </w:rPr>
        <w:t>)</w:t>
      </w:r>
    </w:p>
    <w:p w14:paraId="0C1BFD2F" w14:textId="77777777" w:rsidR="00E16F21" w:rsidRDefault="00D31999">
      <w:pPr>
        <w:pStyle w:val="SourceCode"/>
      </w:pPr>
      <w:r>
        <w:rPr>
          <w:rStyle w:val="VerbatimChar"/>
        </w:rPr>
        <w:t xml:space="preserve">## Loading required package: </w:t>
      </w:r>
      <w:proofErr w:type="spellStart"/>
      <w:r>
        <w:rPr>
          <w:rStyle w:val="VerbatimChar"/>
        </w:rPr>
        <w:t>dampack</w:t>
      </w:r>
      <w:proofErr w:type="spellEnd"/>
    </w:p>
    <w:p w14:paraId="28CCBE8E" w14:textId="77777777" w:rsidR="00E16F21" w:rsidRDefault="00D31999">
      <w:pPr>
        <w:pStyle w:val="SourceCode"/>
      </w:pPr>
      <w:r>
        <w:rPr>
          <w:rStyle w:val="VerbatimChar"/>
        </w:rPr>
        <w:t>## Loading required package: ggplot2</w:t>
      </w:r>
    </w:p>
    <w:p w14:paraId="51B71631" w14:textId="77777777" w:rsidR="00E16F21" w:rsidRDefault="00D31999">
      <w:pPr>
        <w:pStyle w:val="SourceCode"/>
      </w:pPr>
      <w:r>
        <w:rPr>
          <w:rStyle w:val="FunctionTok"/>
        </w:rPr>
        <w:t>require</w:t>
      </w:r>
      <w:r>
        <w:rPr>
          <w:rStyle w:val="NormalTok"/>
        </w:rPr>
        <w:t>(</w:t>
      </w:r>
      <w:proofErr w:type="spellStart"/>
      <w:r>
        <w:rPr>
          <w:rStyle w:val="NormalTok"/>
        </w:rPr>
        <w:t>pacheck</w:t>
      </w:r>
      <w:proofErr w:type="spellEnd"/>
      <w:r>
        <w:rPr>
          <w:rStyle w:val="NormalTok"/>
        </w:rPr>
        <w:t>)</w:t>
      </w:r>
    </w:p>
    <w:p w14:paraId="77DB3003" w14:textId="77777777" w:rsidR="00E16F21" w:rsidRDefault="00D31999">
      <w:pPr>
        <w:pStyle w:val="SourceCode"/>
      </w:pPr>
      <w:r>
        <w:rPr>
          <w:rStyle w:val="VerbatimChar"/>
        </w:rPr>
        <w:t xml:space="preserve">## Loading required package: </w:t>
      </w:r>
      <w:proofErr w:type="spellStart"/>
      <w:r>
        <w:rPr>
          <w:rStyle w:val="VerbatimChar"/>
        </w:rPr>
        <w:t>pacheck</w:t>
      </w:r>
      <w:proofErr w:type="spellEnd"/>
    </w:p>
    <w:p w14:paraId="2ECDD79B" w14:textId="77777777" w:rsidR="00E16F21" w:rsidRDefault="00D31999">
      <w:pPr>
        <w:pStyle w:val="SourceCode"/>
      </w:pPr>
      <w:r>
        <w:rPr>
          <w:rStyle w:val="FunctionTok"/>
        </w:rPr>
        <w:lastRenderedPageBreak/>
        <w:t>data</w:t>
      </w:r>
      <w:r>
        <w:rPr>
          <w:rStyle w:val="NormalTok"/>
        </w:rPr>
        <w:t>(</w:t>
      </w:r>
      <w:r>
        <w:rPr>
          <w:rStyle w:val="StringTok"/>
        </w:rPr>
        <w:t>"</w:t>
      </w:r>
      <w:proofErr w:type="spellStart"/>
      <w:r>
        <w:rPr>
          <w:rStyle w:val="StringTok"/>
        </w:rPr>
        <w:t>l_psa</w:t>
      </w:r>
      <w:proofErr w:type="spellEnd"/>
      <w:r>
        <w:rPr>
          <w:rStyle w:val="StringTok"/>
        </w:rPr>
        <w:t>"</w:t>
      </w:r>
      <w:r>
        <w:rPr>
          <w:rStyle w:val="NormalTok"/>
        </w:rPr>
        <w:t xml:space="preserve">, </w:t>
      </w:r>
      <w:r>
        <w:rPr>
          <w:rStyle w:val="AttributeTok"/>
        </w:rPr>
        <w:t>package =</w:t>
      </w:r>
      <w:r>
        <w:rPr>
          <w:rStyle w:val="NormalTok"/>
        </w:rPr>
        <w:t xml:space="preserve"> </w:t>
      </w:r>
      <w:r>
        <w:rPr>
          <w:rStyle w:val="StringTok"/>
        </w:rPr>
        <w:t>"cdx2cea"</w:t>
      </w:r>
      <w:r>
        <w:rPr>
          <w:rStyle w:val="NormalTok"/>
        </w:rPr>
        <w:t>)</w:t>
      </w:r>
      <w:r>
        <w:br/>
      </w:r>
      <w:r>
        <w:rPr>
          <w:rStyle w:val="FunctionTok"/>
        </w:rPr>
        <w:t>data</w:t>
      </w:r>
      <w:r>
        <w:rPr>
          <w:rStyle w:val="NormalTok"/>
        </w:rPr>
        <w:t>(</w:t>
      </w:r>
      <w:r>
        <w:rPr>
          <w:rStyle w:val="StringTok"/>
        </w:rPr>
        <w:t>"</w:t>
      </w:r>
      <w:proofErr w:type="spellStart"/>
      <w:r>
        <w:rPr>
          <w:rStyle w:val="StringTok"/>
        </w:rPr>
        <w:t>df_pa_psm</w:t>
      </w:r>
      <w:proofErr w:type="spellEnd"/>
      <w:r>
        <w:rPr>
          <w:rStyle w:val="StringTok"/>
        </w:rPr>
        <w:t>"</w:t>
      </w:r>
      <w:r>
        <w:rPr>
          <w:rStyle w:val="NormalTok"/>
        </w:rPr>
        <w:t xml:space="preserve">, </w:t>
      </w:r>
      <w:r>
        <w:rPr>
          <w:rStyle w:val="AttributeTok"/>
        </w:rPr>
        <w:t>package =</w:t>
      </w:r>
      <w:r>
        <w:rPr>
          <w:rStyle w:val="NormalTok"/>
        </w:rPr>
        <w:t xml:space="preserve"> </w:t>
      </w:r>
      <w:r>
        <w:rPr>
          <w:rStyle w:val="StringTok"/>
        </w:rPr>
        <w:t>"</w:t>
      </w:r>
      <w:proofErr w:type="spellStart"/>
      <w:r>
        <w:rPr>
          <w:rStyle w:val="StringTok"/>
        </w:rPr>
        <w:t>pacheck</w:t>
      </w:r>
      <w:proofErr w:type="spellEnd"/>
      <w:r>
        <w:rPr>
          <w:rStyle w:val="StringTok"/>
        </w:rPr>
        <w:t>"</w:t>
      </w:r>
      <w:r>
        <w:rPr>
          <w:rStyle w:val="NormalTok"/>
        </w:rPr>
        <w:t>)</w:t>
      </w:r>
      <w:r>
        <w:br/>
      </w:r>
      <w:r>
        <w:br/>
      </w:r>
      <w:r>
        <w:rPr>
          <w:rStyle w:val="CommentTok"/>
        </w:rPr>
        <w:t xml:space="preserve"># Inspect parameter values - limited to first 5 for the sake of </w:t>
      </w:r>
      <w:proofErr w:type="spellStart"/>
      <w:r>
        <w:rPr>
          <w:rStyle w:val="CommentTok"/>
        </w:rPr>
        <w:t>brievety</w:t>
      </w:r>
      <w:proofErr w:type="spellEnd"/>
      <w:r>
        <w:rPr>
          <w:rStyle w:val="CommentTok"/>
        </w:rPr>
        <w:t xml:space="preserve"> </w:t>
      </w:r>
      <w:r>
        <w:br/>
      </w:r>
      <w:proofErr w:type="spellStart"/>
      <w:r>
        <w:rPr>
          <w:rStyle w:val="NormalTok"/>
        </w:rPr>
        <w:t>pacheck</w:t>
      </w:r>
      <w:proofErr w:type="spellEnd"/>
      <w:r>
        <w:rPr>
          <w:rStyle w:val="SpecialCharTok"/>
        </w:rPr>
        <w:t>::</w:t>
      </w:r>
      <w:proofErr w:type="spellStart"/>
      <w:r>
        <w:rPr>
          <w:rStyle w:val="FunctionTok"/>
        </w:rPr>
        <w:t>generate_sum_stats</w:t>
      </w:r>
      <w:proofErr w:type="spellEnd"/>
      <w:r>
        <w:rPr>
          <w:rStyle w:val="NormalTok"/>
        </w:rPr>
        <w:t>(</w:t>
      </w:r>
      <w:proofErr w:type="spellStart"/>
      <w:r>
        <w:rPr>
          <w:rStyle w:val="NormalTok"/>
        </w:rPr>
        <w:t>l_psa</w:t>
      </w:r>
      <w:r>
        <w:rPr>
          <w:rStyle w:val="SpecialCharTok"/>
        </w:rPr>
        <w:t>$</w:t>
      </w:r>
      <w:r>
        <w:rPr>
          <w:rStyle w:val="NormalTok"/>
        </w:rPr>
        <w:t>parameters</w:t>
      </w:r>
      <w:proofErr w:type="spellEnd"/>
      <w:r>
        <w:rPr>
          <w:rStyle w:val="NormalTok"/>
        </w:rPr>
        <w:t>[ ,</w:t>
      </w:r>
      <w:r>
        <w:rPr>
          <w:rStyle w:val="DecValTok"/>
        </w:rPr>
        <w:t>1</w:t>
      </w:r>
      <w:r>
        <w:rPr>
          <w:rStyle w:val="SpecialCharTok"/>
        </w:rPr>
        <w:t>:</w:t>
      </w:r>
      <w:r>
        <w:rPr>
          <w:rStyle w:val="DecValTok"/>
        </w:rPr>
        <w:t>5</w:t>
      </w:r>
      <w:r>
        <w:rPr>
          <w:rStyle w:val="NormalTok"/>
        </w:rPr>
        <w:t>])</w:t>
      </w:r>
    </w:p>
    <w:p w14:paraId="29D51A2B" w14:textId="77777777" w:rsidR="00E16F21" w:rsidRDefault="00D31999">
      <w:pPr>
        <w:pStyle w:val="SourceCode"/>
      </w:pPr>
      <w:r>
        <w:rPr>
          <w:rStyle w:val="VerbatimChar"/>
        </w:rPr>
        <w:t>##         Parameter  Mean    SD Percentile_2.5th Percentile_97.5th Minimum</w:t>
      </w:r>
      <w:r>
        <w:br/>
      </w:r>
      <w:r>
        <w:rPr>
          <w:rStyle w:val="VerbatimChar"/>
        </w:rPr>
        <w:t xml:space="preserve">## 1       </w:t>
      </w:r>
      <w:proofErr w:type="spellStart"/>
      <w:r>
        <w:rPr>
          <w:rStyle w:val="VerbatimChar"/>
        </w:rPr>
        <w:t>r_DieMets</w:t>
      </w:r>
      <w:proofErr w:type="spellEnd"/>
      <w:r>
        <w:rPr>
          <w:rStyle w:val="VerbatimChar"/>
        </w:rPr>
        <w:t xml:space="preserve"> 0.047 0.005            0.038             0.058   0.031</w:t>
      </w:r>
      <w:r>
        <w:br/>
      </w:r>
      <w:r>
        <w:rPr>
          <w:rStyle w:val="VerbatimChar"/>
        </w:rPr>
        <w:t>## 2  r_RecurCDX2pos 0.004 0.001            0.003             0.006   0.002</w:t>
      </w:r>
      <w:r>
        <w:br/>
      </w:r>
      <w:r>
        <w:rPr>
          <w:rStyle w:val="VerbatimChar"/>
        </w:rPr>
        <w:t>## 3 hr_RecurCDX2neg 3.090 0.595            2.075             4.328   1.703</w:t>
      </w:r>
      <w:r>
        <w:br/>
      </w:r>
      <w:r>
        <w:rPr>
          <w:rStyle w:val="VerbatimChar"/>
        </w:rPr>
        <w:t xml:space="preserve">## 4          </w:t>
      </w:r>
      <w:proofErr w:type="spellStart"/>
      <w:r>
        <w:rPr>
          <w:rStyle w:val="VerbatimChar"/>
        </w:rPr>
        <w:t>p_Mets</w:t>
      </w:r>
      <w:proofErr w:type="spellEnd"/>
      <w:r>
        <w:rPr>
          <w:rStyle w:val="VerbatimChar"/>
        </w:rPr>
        <w:t xml:space="preserve"> 0.961 0.025            0.899             0.990   0.812</w:t>
      </w:r>
      <w:r>
        <w:br/>
      </w:r>
      <w:r>
        <w:rPr>
          <w:rStyle w:val="VerbatimChar"/>
        </w:rPr>
        <w:t>## 5       p_CDX2neg 0.072 0.011            0.052             0.095   0.041</w:t>
      </w:r>
      <w:r>
        <w:br/>
      </w:r>
      <w:r>
        <w:rPr>
          <w:rStyle w:val="VerbatimChar"/>
        </w:rPr>
        <w:t>##   Maximum Median Skewness Kurtosis</w:t>
      </w:r>
      <w:r>
        <w:br/>
      </w:r>
      <w:r>
        <w:rPr>
          <w:rStyle w:val="VerbatimChar"/>
        </w:rPr>
        <w:t>## 1   0.065  0.046    0.400    3.316</w:t>
      </w:r>
      <w:r>
        <w:br/>
      </w:r>
      <w:r>
        <w:rPr>
          <w:rStyle w:val="VerbatimChar"/>
        </w:rPr>
        <w:t>## 2   0.007  0.004    0.159    3.104</w:t>
      </w:r>
      <w:r>
        <w:br/>
      </w:r>
      <w:r>
        <w:rPr>
          <w:rStyle w:val="VerbatimChar"/>
        </w:rPr>
        <w:t>## 3   6.247  3.047    0.616    3.992</w:t>
      </w:r>
      <w:r>
        <w:br/>
      </w:r>
      <w:r>
        <w:rPr>
          <w:rStyle w:val="VerbatimChar"/>
        </w:rPr>
        <w:t>## 4   0.995  0.968   -2.343   11.511</w:t>
      </w:r>
      <w:r>
        <w:br/>
      </w:r>
      <w:r>
        <w:rPr>
          <w:rStyle w:val="VerbatimChar"/>
        </w:rPr>
        <w:t>## 5   0.106  0.071    0.300    3.176</w:t>
      </w:r>
    </w:p>
    <w:p w14:paraId="6F59BAAF" w14:textId="77777777" w:rsidR="00E16F21" w:rsidRDefault="00D31999">
      <w:pPr>
        <w:pStyle w:val="SourceCode"/>
      </w:pPr>
      <w:r>
        <w:rPr>
          <w:rStyle w:val="CommentTok"/>
        </w:rPr>
        <w:t xml:space="preserve"># Check whether utility values are within the 0-1 </w:t>
      </w:r>
      <w:r>
        <w:br/>
      </w:r>
      <w:proofErr w:type="spellStart"/>
      <w:r>
        <w:rPr>
          <w:rStyle w:val="NormalTok"/>
        </w:rPr>
        <w:t>pacheck</w:t>
      </w:r>
      <w:proofErr w:type="spellEnd"/>
      <w:r>
        <w:rPr>
          <w:rStyle w:val="SpecialCharTok"/>
        </w:rPr>
        <w:t>::</w:t>
      </w:r>
      <w:proofErr w:type="spellStart"/>
      <w:r>
        <w:rPr>
          <w:rStyle w:val="FunctionTok"/>
        </w:rPr>
        <w:t>check_binary</w:t>
      </w:r>
      <w:proofErr w:type="spellEnd"/>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 xml:space="preserve">), </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l_psa</w:t>
      </w:r>
      <w:r>
        <w:rPr>
          <w:rStyle w:val="SpecialCharTok"/>
        </w:rPr>
        <w:t>$</w:t>
      </w:r>
      <w:r>
        <w:rPr>
          <w:rStyle w:val="NormalTok"/>
        </w:rPr>
        <w:t>parameters</w:t>
      </w:r>
      <w:proofErr w:type="spellEnd"/>
      <w:r>
        <w:rPr>
          <w:rStyle w:val="NormalTok"/>
        </w:rPr>
        <w:t>)</w:t>
      </w:r>
    </w:p>
    <w:p w14:paraId="605BCE53" w14:textId="77777777" w:rsidR="00E16F21" w:rsidRDefault="00D31999">
      <w:pPr>
        <w:pStyle w:val="SourceCode"/>
      </w:pPr>
      <w:r>
        <w:rPr>
          <w:rStyle w:val="VerbatimChar"/>
        </w:rPr>
        <w:t xml:space="preserve">##         Input </w:t>
      </w:r>
      <w:proofErr w:type="spellStart"/>
      <w:r>
        <w:rPr>
          <w:rStyle w:val="VerbatimChar"/>
        </w:rPr>
        <w:t>Negative_values</w:t>
      </w:r>
      <w:proofErr w:type="spellEnd"/>
      <w:r>
        <w:rPr>
          <w:rStyle w:val="VerbatimChar"/>
        </w:rPr>
        <w:t xml:space="preserve"> Values_above_1</w:t>
      </w:r>
      <w:r>
        <w:br/>
      </w:r>
      <w:r>
        <w:rPr>
          <w:rStyle w:val="VerbatimChar"/>
        </w:rPr>
        <w:t xml:space="preserve">## 1      u_Stg2            None           </w:t>
      </w:r>
      <w:proofErr w:type="spellStart"/>
      <w:r>
        <w:rPr>
          <w:rStyle w:val="VerbatimChar"/>
        </w:rPr>
        <w:t>None</w:t>
      </w:r>
      <w:proofErr w:type="spellEnd"/>
      <w:r>
        <w:br/>
      </w:r>
      <w:r>
        <w:rPr>
          <w:rStyle w:val="VerbatimChar"/>
        </w:rPr>
        <w:t xml:space="preserve">## 2 u_Stg2Chemo            None           </w:t>
      </w:r>
      <w:proofErr w:type="spellStart"/>
      <w:r>
        <w:rPr>
          <w:rStyle w:val="VerbatimChar"/>
        </w:rPr>
        <w:t>None</w:t>
      </w:r>
      <w:proofErr w:type="spellEnd"/>
      <w:r>
        <w:br/>
      </w:r>
      <w:r>
        <w:rPr>
          <w:rStyle w:val="VerbatimChar"/>
        </w:rPr>
        <w:t xml:space="preserve">## 3      </w:t>
      </w:r>
      <w:proofErr w:type="spellStart"/>
      <w:r>
        <w:rPr>
          <w:rStyle w:val="VerbatimChar"/>
        </w:rPr>
        <w:t>u_Mets</w:t>
      </w:r>
      <w:proofErr w:type="spellEnd"/>
      <w:r>
        <w:rPr>
          <w:rStyle w:val="VerbatimChar"/>
        </w:rPr>
        <w:t xml:space="preserve">            None           </w:t>
      </w:r>
      <w:proofErr w:type="spellStart"/>
      <w:r>
        <w:rPr>
          <w:rStyle w:val="VerbatimChar"/>
        </w:rPr>
        <w:t>None</w:t>
      </w:r>
      <w:proofErr w:type="spellEnd"/>
    </w:p>
    <w:p w14:paraId="3D071EA5" w14:textId="77777777" w:rsidR="00E16F21" w:rsidRDefault="00D31999">
      <w:pPr>
        <w:pStyle w:val="SourceCode"/>
      </w:pPr>
      <w:r>
        <w:rPr>
          <w:rStyle w:val="CommentTok"/>
        </w:rPr>
        <w:t xml:space="preserve"># Introduce utility values below 0 and above 1 to illustrate how </w:t>
      </w:r>
      <w:proofErr w:type="spellStart"/>
      <w:r>
        <w:rPr>
          <w:rStyle w:val="CommentTok"/>
        </w:rPr>
        <w:t>pacheck</w:t>
      </w:r>
      <w:proofErr w:type="spellEnd"/>
      <w:r>
        <w:rPr>
          <w:rStyle w:val="CommentTok"/>
        </w:rPr>
        <w:t xml:space="preserve"> identifies it</w:t>
      </w:r>
      <w:r>
        <w:br/>
      </w:r>
      <w:proofErr w:type="spellStart"/>
      <w:r>
        <w:rPr>
          <w:rStyle w:val="NormalTok"/>
        </w:rPr>
        <w:t>df_inputs_error</w:t>
      </w:r>
      <w:proofErr w:type="spellEnd"/>
      <w:r>
        <w:rPr>
          <w:rStyle w:val="NormalTok"/>
        </w:rPr>
        <w:t xml:space="preserve"> </w:t>
      </w:r>
      <w:r>
        <w:rPr>
          <w:rStyle w:val="OtherTok"/>
        </w:rPr>
        <w:t>&lt;-</w:t>
      </w:r>
      <w:r>
        <w:rPr>
          <w:rStyle w:val="NormalTok"/>
        </w:rPr>
        <w:t xml:space="preserve"> </w:t>
      </w:r>
      <w:proofErr w:type="spellStart"/>
      <w:r>
        <w:rPr>
          <w:rStyle w:val="NormalTok"/>
        </w:rPr>
        <w:t>l_psa</w:t>
      </w:r>
      <w:r>
        <w:rPr>
          <w:rStyle w:val="SpecialCharTok"/>
        </w:rPr>
        <w:t>$</w:t>
      </w:r>
      <w:r>
        <w:rPr>
          <w:rStyle w:val="NormalTok"/>
        </w:rPr>
        <w:t>parameters</w:t>
      </w:r>
      <w:proofErr w:type="spellEnd"/>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4</w:t>
      </w:r>
      <w:r>
        <w:rPr>
          <w:rStyle w:val="NormalTok"/>
        </w:rPr>
        <w:t xml:space="preserve">, </w:t>
      </w:r>
      <w:r>
        <w:rPr>
          <w:rStyle w:val="DecValTok"/>
        </w:rPr>
        <w:t>444</w:t>
      </w:r>
      <w:r>
        <w:rPr>
          <w:rStyle w:val="NormalTok"/>
        </w:rPr>
        <w:t xml:space="preserve">, </w:t>
      </w:r>
      <w:r>
        <w:rPr>
          <w:rStyle w:val="DecValTok"/>
        </w:rPr>
        <w:t>754</w:t>
      </w:r>
      <w:r>
        <w:rPr>
          <w:rStyle w:val="NormalTok"/>
        </w:rPr>
        <w:t xml:space="preserve">), </w:t>
      </w:r>
      <w:r>
        <w:rPr>
          <w:rStyle w:val="StringTok"/>
        </w:rPr>
        <w:t>"u_Stg2"</w:t>
      </w:r>
      <w:r>
        <w:rPr>
          <w:rStyle w:val="NormalTok"/>
        </w:rPr>
        <w:t xml:space="preserve">] </w:t>
      </w:r>
      <w:r>
        <w:rPr>
          <w:rStyle w:val="OtherTok"/>
        </w:rPr>
        <w:t>&lt;-</w:t>
      </w:r>
      <w:r>
        <w:rPr>
          <w:rStyle w:val="NormalTok"/>
        </w:rPr>
        <w:t xml:space="preserve"> </w:t>
      </w:r>
      <w:r>
        <w:rPr>
          <w:rStyle w:val="SpecialCharTok"/>
        </w:rPr>
        <w:t>-</w:t>
      </w:r>
      <w:r>
        <w:rPr>
          <w:rStyle w:val="DecValTok"/>
        </w:rPr>
        <w:t>1</w:t>
      </w:r>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3</w:t>
      </w:r>
      <w:r>
        <w:rPr>
          <w:rStyle w:val="NormalTok"/>
        </w:rPr>
        <w:t xml:space="preserve">, </w:t>
      </w:r>
      <w:r>
        <w:rPr>
          <w:rStyle w:val="DecValTok"/>
        </w:rPr>
        <w:t>333</w:t>
      </w:r>
      <w:r>
        <w:rPr>
          <w:rStyle w:val="NormalTok"/>
        </w:rPr>
        <w:t xml:space="preserve">, </w:t>
      </w:r>
      <w:r>
        <w:rPr>
          <w:rStyle w:val="DecValTok"/>
        </w:rPr>
        <w:t>681</w:t>
      </w:r>
      <w:r>
        <w:rPr>
          <w:rStyle w:val="NormalTok"/>
        </w:rPr>
        <w:t xml:space="preserve">), </w:t>
      </w:r>
      <w:r>
        <w:rPr>
          <w:rStyle w:val="StringTok"/>
        </w:rPr>
        <w:t>"u_Stg2Chemo"</w:t>
      </w:r>
      <w:r>
        <w:rPr>
          <w:rStyle w:val="NormalTok"/>
        </w:rPr>
        <w:t xml:space="preserve">] </w:t>
      </w:r>
      <w:r>
        <w:rPr>
          <w:rStyle w:val="OtherTok"/>
        </w:rPr>
        <w:t>&lt;-</w:t>
      </w:r>
      <w:r>
        <w:rPr>
          <w:rStyle w:val="NormalTok"/>
        </w:rPr>
        <w:t xml:space="preserve"> </w:t>
      </w:r>
      <w:r>
        <w:rPr>
          <w:rStyle w:val="DecValTok"/>
        </w:rPr>
        <w:t>99</w:t>
      </w:r>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5</w:t>
      </w:r>
      <w:r>
        <w:rPr>
          <w:rStyle w:val="NormalTok"/>
        </w:rPr>
        <w:t xml:space="preserve">, </w:t>
      </w:r>
      <w:r>
        <w:rPr>
          <w:rStyle w:val="DecValTok"/>
        </w:rPr>
        <w:t>554</w:t>
      </w:r>
      <w:r>
        <w:rPr>
          <w:rStyle w:val="NormalTok"/>
        </w:rPr>
        <w:t xml:space="preserve">, </w:t>
      </w:r>
      <w:r>
        <w:rPr>
          <w:rStyle w:val="DecValTok"/>
        </w:rPr>
        <w:t>153</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 xml:space="preserve">] </w:t>
      </w:r>
      <w:r>
        <w:rPr>
          <w:rStyle w:val="OtherTok"/>
        </w:rPr>
        <w:t>&lt;-</w:t>
      </w:r>
      <w:r>
        <w:rPr>
          <w:rStyle w:val="NormalTok"/>
        </w:rPr>
        <w:t xml:space="preserve"> </w:t>
      </w:r>
      <w:r>
        <w:rPr>
          <w:rStyle w:val="SpecialCharTok"/>
        </w:rPr>
        <w:t>-</w:t>
      </w:r>
      <w:r>
        <w:rPr>
          <w:rStyle w:val="DecValTok"/>
        </w:rPr>
        <w:t>1</w:t>
      </w:r>
      <w:r>
        <w:br/>
      </w:r>
      <w:proofErr w:type="spellStart"/>
      <w:r>
        <w:rPr>
          <w:rStyle w:val="NormalTok"/>
        </w:rPr>
        <w:t>df_inputs_error</w:t>
      </w:r>
      <w:proofErr w:type="spellEnd"/>
      <w:r>
        <w:rPr>
          <w:rStyle w:val="NormalTok"/>
        </w:rPr>
        <w:t>[</w:t>
      </w:r>
      <w:r>
        <w:rPr>
          <w:rStyle w:val="FunctionTok"/>
        </w:rPr>
        <w:t>c</w:t>
      </w:r>
      <w:r>
        <w:rPr>
          <w:rStyle w:val="NormalTok"/>
        </w:rPr>
        <w:t>(</w:t>
      </w:r>
      <w:r>
        <w:rPr>
          <w:rStyle w:val="DecValTok"/>
        </w:rPr>
        <w:t>6</w:t>
      </w:r>
      <w:r>
        <w:rPr>
          <w:rStyle w:val="NormalTok"/>
        </w:rPr>
        <w:t xml:space="preserve">, </w:t>
      </w:r>
      <w:r>
        <w:rPr>
          <w:rStyle w:val="DecValTok"/>
        </w:rPr>
        <w:t>146</w:t>
      </w:r>
      <w:r>
        <w:rPr>
          <w:rStyle w:val="NormalTok"/>
        </w:rPr>
        <w:t xml:space="preserve">, </w:t>
      </w:r>
      <w:r>
        <w:rPr>
          <w:rStyle w:val="DecValTok"/>
        </w:rPr>
        <w:t>538</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 xml:space="preserve">] </w:t>
      </w:r>
      <w:r>
        <w:rPr>
          <w:rStyle w:val="OtherTok"/>
        </w:rPr>
        <w:t>&lt;-</w:t>
      </w:r>
      <w:r>
        <w:rPr>
          <w:rStyle w:val="NormalTok"/>
        </w:rPr>
        <w:t xml:space="preserve"> </w:t>
      </w:r>
      <w:r>
        <w:rPr>
          <w:rStyle w:val="DecValTok"/>
        </w:rPr>
        <w:t>99</w:t>
      </w:r>
      <w:r>
        <w:br/>
      </w:r>
      <w:r>
        <w:br/>
      </w:r>
      <w:proofErr w:type="spellStart"/>
      <w:r>
        <w:rPr>
          <w:rStyle w:val="NormalTok"/>
        </w:rPr>
        <w:t>pacheck</w:t>
      </w:r>
      <w:proofErr w:type="spellEnd"/>
      <w:r>
        <w:rPr>
          <w:rStyle w:val="SpecialCharTok"/>
        </w:rPr>
        <w:t>::</w:t>
      </w:r>
      <w:proofErr w:type="spellStart"/>
      <w:r>
        <w:rPr>
          <w:rStyle w:val="FunctionTok"/>
        </w:rPr>
        <w:t>check_binary</w:t>
      </w:r>
      <w:proofErr w:type="spellEnd"/>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w:t>
      </w:r>
      <w:proofErr w:type="spellStart"/>
      <w:r>
        <w:rPr>
          <w:rStyle w:val="StringTok"/>
        </w:rPr>
        <w:t>u_Mets</w:t>
      </w:r>
      <w:proofErr w:type="spellEnd"/>
      <w:r>
        <w:rPr>
          <w:rStyle w:val="StringTok"/>
        </w:rPr>
        <w:t>"</w:t>
      </w:r>
      <w:r>
        <w:rPr>
          <w:rStyle w:val="NormalTok"/>
        </w:rPr>
        <w:t xml:space="preserve">), </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df_inputs_error</w:t>
      </w:r>
      <w:proofErr w:type="spellEnd"/>
      <w:r>
        <w:rPr>
          <w:rStyle w:val="NormalTok"/>
        </w:rPr>
        <w:t>)</w:t>
      </w:r>
    </w:p>
    <w:p w14:paraId="552F6746" w14:textId="77777777" w:rsidR="00E16F21" w:rsidRDefault="00D31999">
      <w:pPr>
        <w:pStyle w:val="SourceCode"/>
      </w:pPr>
      <w:r>
        <w:rPr>
          <w:rStyle w:val="VerbatimChar"/>
        </w:rPr>
        <w:t xml:space="preserve">##         Input </w:t>
      </w:r>
      <w:proofErr w:type="spellStart"/>
      <w:r>
        <w:rPr>
          <w:rStyle w:val="VerbatimChar"/>
        </w:rPr>
        <w:t>Negative_values</w:t>
      </w:r>
      <w:proofErr w:type="spellEnd"/>
      <w:r>
        <w:rPr>
          <w:rStyle w:val="VerbatimChar"/>
        </w:rPr>
        <w:t xml:space="preserve"> Values_above_1</w:t>
      </w:r>
      <w:r>
        <w:br/>
      </w:r>
      <w:r>
        <w:rPr>
          <w:rStyle w:val="VerbatimChar"/>
        </w:rPr>
        <w:t>## 1      u_Stg2     4, 444, 754           None</w:t>
      </w:r>
      <w:r>
        <w:br/>
      </w:r>
      <w:r>
        <w:rPr>
          <w:rStyle w:val="VerbatimChar"/>
        </w:rPr>
        <w:t>## 2 u_Stg2Chemo            None    3, 333, 681</w:t>
      </w:r>
      <w:r>
        <w:br/>
      </w:r>
      <w:r>
        <w:rPr>
          <w:rStyle w:val="VerbatimChar"/>
        </w:rPr>
        <w:t xml:space="preserve">## 3      </w:t>
      </w:r>
      <w:proofErr w:type="spellStart"/>
      <w:r>
        <w:rPr>
          <w:rStyle w:val="VerbatimChar"/>
        </w:rPr>
        <w:t>u_Mets</w:t>
      </w:r>
      <w:proofErr w:type="spellEnd"/>
      <w:r>
        <w:rPr>
          <w:rStyle w:val="VerbatimChar"/>
        </w:rPr>
        <w:t xml:space="preserve">     5, 153, 554    6, 146, 538</w:t>
      </w:r>
    </w:p>
    <w:p w14:paraId="1699BF46" w14:textId="77777777" w:rsidR="00E16F21" w:rsidRDefault="00D31999">
      <w:pPr>
        <w:pStyle w:val="SourceCode"/>
      </w:pPr>
      <w:r>
        <w:rPr>
          <w:rStyle w:val="DocumentationTok"/>
        </w:rPr>
        <w:t xml:space="preserve">## </w:t>
      </w:r>
      <w:proofErr w:type="spellStart"/>
      <w:r>
        <w:rPr>
          <w:rStyle w:val="DocumentationTok"/>
        </w:rPr>
        <w:t>pacheck</w:t>
      </w:r>
      <w:proofErr w:type="spellEnd"/>
      <w:r>
        <w:rPr>
          <w:rStyle w:val="DocumentationTok"/>
        </w:rPr>
        <w:t xml:space="preserve"> identified all erroneous utility values</w:t>
      </w:r>
      <w:r>
        <w:br/>
      </w:r>
      <w:r>
        <w:br/>
      </w:r>
      <w:r>
        <w:rPr>
          <w:rStyle w:val="CommentTok"/>
        </w:rPr>
        <w:t xml:space="preserve"># Check whether costs and hazard ratios are strictly positive </w:t>
      </w:r>
      <w:r>
        <w:br/>
      </w:r>
      <w:proofErr w:type="spellStart"/>
      <w:r>
        <w:rPr>
          <w:rStyle w:val="NormalTok"/>
        </w:rPr>
        <w:t>v_names_positive</w:t>
      </w:r>
      <w:proofErr w:type="spellEnd"/>
      <w:r>
        <w:rPr>
          <w:rStyle w:val="NormalTok"/>
        </w:rPr>
        <w:t xml:space="preserve"> </w:t>
      </w:r>
      <w:r>
        <w:rPr>
          <w:rStyle w:val="OtherTok"/>
        </w:rPr>
        <w:t>&lt;-</w:t>
      </w:r>
      <w:r>
        <w:rPr>
          <w:rStyle w:val="NormalTok"/>
        </w:rPr>
        <w:t xml:space="preserve"> </w:t>
      </w:r>
      <w:r>
        <w:rPr>
          <w:rStyle w:val="FunctionTok"/>
        </w:rPr>
        <w:t>c</w:t>
      </w:r>
      <w:r>
        <w:rPr>
          <w:rStyle w:val="NormalTok"/>
        </w:rPr>
        <w:t>(</w:t>
      </w:r>
      <w:proofErr w:type="spellStart"/>
      <w:r>
        <w:rPr>
          <w:rStyle w:val="NormalTok"/>
        </w:rPr>
        <w:t>l_psa</w:t>
      </w:r>
      <w:r>
        <w:rPr>
          <w:rStyle w:val="SpecialCharTok"/>
        </w:rPr>
        <w:t>$</w:t>
      </w:r>
      <w:r>
        <w:rPr>
          <w:rStyle w:val="NormalTok"/>
        </w:rPr>
        <w:t>parnames</w:t>
      </w:r>
      <w:proofErr w:type="spellEnd"/>
      <w:r>
        <w:rPr>
          <w:rStyle w:val="NormalTok"/>
        </w:rPr>
        <w:t>[</w:t>
      </w:r>
      <w:r>
        <w:rPr>
          <w:rStyle w:val="FunctionTok"/>
        </w:rPr>
        <w:t>grep</w:t>
      </w:r>
      <w:r>
        <w:rPr>
          <w:rStyle w:val="NormalTok"/>
        </w:rPr>
        <w:t>(</w:t>
      </w:r>
      <w:r>
        <w:rPr>
          <w:rStyle w:val="StringTok"/>
        </w:rPr>
        <w:t>"^c_"</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br/>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rPr>
          <w:rStyle w:val="FunctionTok"/>
        </w:rPr>
        <w:t>grep</w:t>
      </w:r>
      <w:r>
        <w:rPr>
          <w:rStyle w:val="NormalTok"/>
        </w:rPr>
        <w:t>(</w:t>
      </w:r>
      <w:r>
        <w:rPr>
          <w:rStyle w:val="StringTok"/>
        </w:rPr>
        <w:t>"^</w:t>
      </w:r>
      <w:proofErr w:type="spellStart"/>
      <w:r>
        <w:rPr>
          <w:rStyle w:val="StringTok"/>
        </w:rPr>
        <w:t>hr</w:t>
      </w:r>
      <w:proofErr w:type="spellEnd"/>
      <w:r>
        <w:rPr>
          <w:rStyle w:val="StringTok"/>
        </w:rPr>
        <w:t>_"</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br/>
      </w:r>
      <w:proofErr w:type="spellStart"/>
      <w:r>
        <w:rPr>
          <w:rStyle w:val="NormalTok"/>
        </w:rPr>
        <w:t>pacheck</w:t>
      </w:r>
      <w:proofErr w:type="spellEnd"/>
      <w:r>
        <w:rPr>
          <w:rStyle w:val="SpecialCharTok"/>
        </w:rPr>
        <w:t>::</w:t>
      </w:r>
      <w:proofErr w:type="spellStart"/>
      <w:r>
        <w:rPr>
          <w:rStyle w:val="FunctionTok"/>
        </w:rPr>
        <w:t>check_positive</w:t>
      </w:r>
      <w:proofErr w:type="spellEnd"/>
      <w:r>
        <w:rPr>
          <w:rStyle w:val="NormalTok"/>
        </w:rPr>
        <w:t>(</w:t>
      </w:r>
      <w:proofErr w:type="spellStart"/>
      <w:r>
        <w:rPr>
          <w:rStyle w:val="NormalTok"/>
        </w:rPr>
        <w:t>v_names_positive</w:t>
      </w:r>
      <w:proofErr w:type="spellEnd"/>
      <w:r>
        <w:rPr>
          <w:rStyle w:val="NormalTok"/>
        </w:rPr>
        <w:t xml:space="preserve">, </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l_psa</w:t>
      </w:r>
      <w:r>
        <w:rPr>
          <w:rStyle w:val="SpecialCharTok"/>
        </w:rPr>
        <w:t>$</w:t>
      </w:r>
      <w:r>
        <w:rPr>
          <w:rStyle w:val="NormalTok"/>
        </w:rPr>
        <w:t>parameters</w:t>
      </w:r>
      <w:proofErr w:type="spellEnd"/>
      <w:r>
        <w:rPr>
          <w:rStyle w:val="NormalTok"/>
        </w:rPr>
        <w:t xml:space="preserve">) </w:t>
      </w:r>
      <w:r>
        <w:rPr>
          <w:rStyle w:val="CommentTok"/>
        </w:rPr>
        <w:t># No negative values within these parameters</w:t>
      </w:r>
    </w:p>
    <w:p w14:paraId="234BA7EA" w14:textId="77777777" w:rsidR="00E16F21" w:rsidRDefault="00D31999">
      <w:pPr>
        <w:pStyle w:val="SourceCode"/>
      </w:pPr>
      <w:r>
        <w:rPr>
          <w:rStyle w:val="VerbatimChar"/>
        </w:rPr>
        <w:lastRenderedPageBreak/>
        <w:t xml:space="preserve">##                 Input </w:t>
      </w:r>
      <w:proofErr w:type="spellStart"/>
      <w:r>
        <w:rPr>
          <w:rStyle w:val="VerbatimChar"/>
        </w:rPr>
        <w:t>Negative_values</w:t>
      </w:r>
      <w:proofErr w:type="spellEnd"/>
      <w:r>
        <w:br/>
      </w:r>
      <w:r>
        <w:rPr>
          <w:rStyle w:val="VerbatimChar"/>
        </w:rPr>
        <w:t xml:space="preserve">## 1             </w:t>
      </w:r>
      <w:proofErr w:type="spellStart"/>
      <w:r>
        <w:rPr>
          <w:rStyle w:val="VerbatimChar"/>
        </w:rPr>
        <w:t>c_Chemo</w:t>
      </w:r>
      <w:proofErr w:type="spellEnd"/>
      <w:r>
        <w:rPr>
          <w:rStyle w:val="VerbatimChar"/>
        </w:rPr>
        <w:t xml:space="preserve">            None</w:t>
      </w:r>
      <w:r>
        <w:br/>
      </w:r>
      <w:r>
        <w:rPr>
          <w:rStyle w:val="VerbatimChar"/>
        </w:rPr>
        <w:t xml:space="preserve">## 2        </w:t>
      </w:r>
      <w:proofErr w:type="spellStart"/>
      <w:r>
        <w:rPr>
          <w:rStyle w:val="VerbatimChar"/>
        </w:rPr>
        <w:t>c_ChemoAdmin</w:t>
      </w:r>
      <w:proofErr w:type="spellEnd"/>
      <w:r>
        <w:rPr>
          <w:rStyle w:val="VerbatimChar"/>
        </w:rPr>
        <w:t xml:space="preserve">            None</w:t>
      </w:r>
      <w:r>
        <w:br/>
      </w:r>
      <w:r>
        <w:rPr>
          <w:rStyle w:val="VerbatimChar"/>
        </w:rPr>
        <w:t>## 3      c_CRCStg2_init            None</w:t>
      </w:r>
      <w:r>
        <w:br/>
      </w:r>
      <w:r>
        <w:rPr>
          <w:rStyle w:val="VerbatimChar"/>
        </w:rPr>
        <w:t>## 4      c_CRCStg2_cont            None</w:t>
      </w:r>
      <w:r>
        <w:br/>
      </w:r>
      <w:r>
        <w:rPr>
          <w:rStyle w:val="VerbatimChar"/>
        </w:rPr>
        <w:t>## 5      c_CRCStg4_cont            None</w:t>
      </w:r>
      <w:r>
        <w:br/>
      </w:r>
      <w:r>
        <w:rPr>
          <w:rStyle w:val="VerbatimChar"/>
        </w:rPr>
        <w:t xml:space="preserve">## 6              </w:t>
      </w:r>
      <w:proofErr w:type="spellStart"/>
      <w:r>
        <w:rPr>
          <w:rStyle w:val="VerbatimChar"/>
        </w:rPr>
        <w:t>c_Test</w:t>
      </w:r>
      <w:proofErr w:type="spellEnd"/>
      <w:r>
        <w:rPr>
          <w:rStyle w:val="VerbatimChar"/>
        </w:rPr>
        <w:t xml:space="preserve">            None</w:t>
      </w:r>
      <w:r>
        <w:br/>
      </w:r>
      <w:r>
        <w:rPr>
          <w:rStyle w:val="VerbatimChar"/>
        </w:rPr>
        <w:t>## 7     hr_RecurCDX2neg            None</w:t>
      </w:r>
      <w:r>
        <w:br/>
      </w:r>
      <w:r>
        <w:rPr>
          <w:rStyle w:val="VerbatimChar"/>
        </w:rPr>
        <w:t xml:space="preserve">## 8 </w:t>
      </w:r>
      <w:proofErr w:type="spellStart"/>
      <w:r>
        <w:rPr>
          <w:rStyle w:val="VerbatimChar"/>
        </w:rPr>
        <w:t>hr_Recurr_CDXneg_Rx</w:t>
      </w:r>
      <w:proofErr w:type="spellEnd"/>
      <w:r>
        <w:rPr>
          <w:rStyle w:val="VerbatimChar"/>
        </w:rPr>
        <w:t xml:space="preserve">            None</w:t>
      </w:r>
      <w:r>
        <w:br/>
      </w:r>
      <w:r>
        <w:rPr>
          <w:rStyle w:val="VerbatimChar"/>
        </w:rPr>
        <w:t xml:space="preserve">## 9 </w:t>
      </w:r>
      <w:proofErr w:type="spellStart"/>
      <w:r>
        <w:rPr>
          <w:rStyle w:val="VerbatimChar"/>
        </w:rPr>
        <w:t>hr_Recurr_CDXpos_Rx</w:t>
      </w:r>
      <w:proofErr w:type="spellEnd"/>
      <w:r>
        <w:rPr>
          <w:rStyle w:val="VerbatimChar"/>
        </w:rPr>
        <w:t xml:space="preserve">            None</w:t>
      </w:r>
    </w:p>
    <w:p w14:paraId="28757A6D" w14:textId="77777777" w:rsidR="00E16F21" w:rsidRDefault="00D31999">
      <w:pPr>
        <w:pStyle w:val="SourceCode"/>
      </w:pPr>
      <w:r>
        <w:rPr>
          <w:rStyle w:val="CommentTok"/>
        </w:rPr>
        <w:t># Check whether survival curves for PFS and OS do cross each other</w:t>
      </w:r>
      <w:r>
        <w:br/>
      </w:r>
      <w:proofErr w:type="spellStart"/>
      <w:r>
        <w:rPr>
          <w:rStyle w:val="NormalTok"/>
        </w:rPr>
        <w:t>pacheck</w:t>
      </w:r>
      <w:proofErr w:type="spellEnd"/>
      <w:r>
        <w:rPr>
          <w:rStyle w:val="SpecialCharTok"/>
        </w:rPr>
        <w:t>::</w:t>
      </w:r>
      <w:proofErr w:type="spellStart"/>
      <w:r>
        <w:rPr>
          <w:rStyle w:val="FunctionTok"/>
        </w:rPr>
        <w:t>check_surv_mod</w:t>
      </w:r>
      <w:proofErr w:type="spellEnd"/>
      <w:r>
        <w:rPr>
          <w:rStyle w:val="NormalTok"/>
        </w:rPr>
        <w:t>(</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df_pa_psm</w:t>
      </w:r>
      <w:proofErr w:type="spellEnd"/>
      <w:r>
        <w:rPr>
          <w:rStyle w:val="NormalTok"/>
        </w:rPr>
        <w:t>,</w:t>
      </w:r>
      <w:r>
        <w:br/>
      </w:r>
      <w:r>
        <w:rPr>
          <w:rStyle w:val="NormalTok"/>
        </w:rPr>
        <w:t xml:space="preserve">                        </w:t>
      </w:r>
      <w:r>
        <w:rPr>
          <w:rStyle w:val="AttributeTok"/>
        </w:rPr>
        <w:t>surv_mod_1 =</w:t>
      </w:r>
      <w:r>
        <w:rPr>
          <w:rStyle w:val="NormalTok"/>
        </w:rPr>
        <w:t xml:space="preserve"> </w:t>
      </w:r>
      <w:r>
        <w:rPr>
          <w:rStyle w:val="StringTok"/>
        </w:rPr>
        <w:t>"exp"</w:t>
      </w:r>
      <w:r>
        <w:rPr>
          <w:rStyle w:val="NormalTok"/>
        </w:rPr>
        <w:t>,</w:t>
      </w:r>
      <w:r>
        <w:br/>
      </w:r>
      <w:r>
        <w:rPr>
          <w:rStyle w:val="NormalTok"/>
        </w:rPr>
        <w:t xml:space="preserve">                        </w:t>
      </w:r>
      <w:r>
        <w:rPr>
          <w:rStyle w:val="AttributeTok"/>
        </w:rPr>
        <w:t>surv_mod_2 =</w:t>
      </w:r>
      <w:r>
        <w:rPr>
          <w:rStyle w:val="NormalTok"/>
        </w:rPr>
        <w:t xml:space="preserve"> </w:t>
      </w:r>
      <w:r>
        <w:rPr>
          <w:rStyle w:val="StringTok"/>
        </w:rPr>
        <w:t>"</w:t>
      </w:r>
      <w:proofErr w:type="spellStart"/>
      <w:r>
        <w:rPr>
          <w:rStyle w:val="StringTok"/>
        </w:rPr>
        <w:t>weibull</w:t>
      </w:r>
      <w:proofErr w:type="spellEnd"/>
      <w:r>
        <w:rPr>
          <w:rStyle w:val="StringTok"/>
        </w:rPr>
        <w:t>"</w:t>
      </w:r>
      <w:r>
        <w:rPr>
          <w:rStyle w:val="NormalTok"/>
        </w:rPr>
        <w:t>,</w:t>
      </w:r>
      <w:r>
        <w:br/>
      </w:r>
      <w:r>
        <w:rPr>
          <w:rStyle w:val="NormalTok"/>
        </w:rPr>
        <w:t xml:space="preserve">                        </w:t>
      </w:r>
      <w:r>
        <w:rPr>
          <w:rStyle w:val="AttributeTok"/>
        </w:rPr>
        <w:t>label_surv_1 =</w:t>
      </w:r>
      <w:r>
        <w:rPr>
          <w:rStyle w:val="NormalTok"/>
        </w:rPr>
        <w:t xml:space="preserve"> </w:t>
      </w:r>
      <w:r>
        <w:rPr>
          <w:rStyle w:val="StringTok"/>
        </w:rPr>
        <w:t>"PFS"</w:t>
      </w:r>
      <w:r>
        <w:rPr>
          <w:rStyle w:val="NormalTok"/>
        </w:rPr>
        <w:t>,</w:t>
      </w:r>
      <w:r>
        <w:br/>
      </w:r>
      <w:r>
        <w:rPr>
          <w:rStyle w:val="NormalTok"/>
        </w:rPr>
        <w:t xml:space="preserve">                        </w:t>
      </w:r>
      <w:r>
        <w:rPr>
          <w:rStyle w:val="AttributeTok"/>
        </w:rPr>
        <w:t>v_names_param_mod_1 =</w:t>
      </w:r>
      <w:r>
        <w:rPr>
          <w:rStyle w:val="NormalTok"/>
        </w:rPr>
        <w:t xml:space="preserve"> </w:t>
      </w:r>
      <w:r>
        <w:rPr>
          <w:rStyle w:val="FunctionTok"/>
        </w:rPr>
        <w:t>c</w:t>
      </w:r>
      <w:r>
        <w:rPr>
          <w:rStyle w:val="NormalTok"/>
        </w:rPr>
        <w:t>(</w:t>
      </w:r>
      <w:r>
        <w:rPr>
          <w:rStyle w:val="StringTok"/>
        </w:rPr>
        <w:t>"</w:t>
      </w:r>
      <w:proofErr w:type="spellStart"/>
      <w:r>
        <w:rPr>
          <w:rStyle w:val="StringTok"/>
        </w:rPr>
        <w:t>r_exp_pfs_comp</w:t>
      </w:r>
      <w:proofErr w:type="spellEnd"/>
      <w:r>
        <w:rPr>
          <w:rStyle w:val="StringTok"/>
        </w:rPr>
        <w:t>"</w:t>
      </w:r>
      <w:r>
        <w:rPr>
          <w:rStyle w:val="NormalTok"/>
        </w:rPr>
        <w:t>),</w:t>
      </w:r>
      <w:r>
        <w:br/>
      </w:r>
      <w:r>
        <w:rPr>
          <w:rStyle w:val="NormalTok"/>
        </w:rPr>
        <w:t xml:space="preserve">                        </w:t>
      </w:r>
      <w:r>
        <w:rPr>
          <w:rStyle w:val="AttributeTok"/>
        </w:rPr>
        <w:t>v_names_param_mod_2 =</w:t>
      </w:r>
      <w:r>
        <w:rPr>
          <w:rStyle w:val="NormalTok"/>
        </w:rPr>
        <w:t xml:space="preserve"> </w:t>
      </w:r>
      <w:r>
        <w:rPr>
          <w:rStyle w:val="FunctionTok"/>
        </w:rPr>
        <w:t>c</w:t>
      </w:r>
      <w:r>
        <w:rPr>
          <w:rStyle w:val="NormalTok"/>
        </w:rPr>
        <w:t>(</w:t>
      </w:r>
      <w:r>
        <w:rPr>
          <w:rStyle w:val="StringTok"/>
        </w:rPr>
        <w:t>"</w:t>
      </w:r>
      <w:proofErr w:type="spellStart"/>
      <w:r>
        <w:rPr>
          <w:rStyle w:val="StringTok"/>
        </w:rPr>
        <w:t>shape_weib_os</w:t>
      </w:r>
      <w:proofErr w:type="spellEnd"/>
      <w:r>
        <w:rPr>
          <w:rStyle w:val="StringTok"/>
        </w:rPr>
        <w:t>"</w:t>
      </w:r>
      <w:r>
        <w:rPr>
          <w:rStyle w:val="NormalTok"/>
        </w:rPr>
        <w:t>,</w:t>
      </w:r>
      <w:r>
        <w:br/>
      </w:r>
      <w:r>
        <w:rPr>
          <w:rStyle w:val="NormalTok"/>
        </w:rPr>
        <w:t xml:space="preserve">                                                </w:t>
      </w:r>
      <w:r>
        <w:rPr>
          <w:rStyle w:val="StringTok"/>
        </w:rPr>
        <w:t>"</w:t>
      </w:r>
      <w:proofErr w:type="spellStart"/>
      <w:r>
        <w:rPr>
          <w:rStyle w:val="StringTok"/>
        </w:rPr>
        <w:t>scale_weib_os_comp</w:t>
      </w:r>
      <w:proofErr w:type="spellEnd"/>
      <w:r>
        <w:rPr>
          <w:rStyle w:val="StringTok"/>
        </w:rPr>
        <w:t>"</w:t>
      </w:r>
      <w:r>
        <w:rPr>
          <w:rStyle w:val="NormalTok"/>
        </w:rPr>
        <w:t>),</w:t>
      </w:r>
      <w:r>
        <w:br/>
      </w:r>
      <w:r>
        <w:rPr>
          <w:rStyle w:val="NormalTok"/>
        </w:rPr>
        <w:t xml:space="preserve">                        </w:t>
      </w:r>
      <w:r>
        <w:rPr>
          <w:rStyle w:val="AttributeTok"/>
        </w:rPr>
        <w:t>label_surv_2 =</w:t>
      </w:r>
      <w:r>
        <w:rPr>
          <w:rStyle w:val="NormalTok"/>
        </w:rPr>
        <w:t xml:space="preserve"> </w:t>
      </w:r>
      <w:r>
        <w:rPr>
          <w:rStyle w:val="StringTok"/>
        </w:rPr>
        <w:t>"OS"</w:t>
      </w:r>
      <w:r>
        <w:rPr>
          <w:rStyle w:val="NormalTok"/>
        </w:rPr>
        <w:t>)</w:t>
      </w:r>
    </w:p>
    <w:p w14:paraId="3DE666D6" w14:textId="77777777" w:rsidR="00E16F21" w:rsidRDefault="00D31999">
      <w:pPr>
        <w:pStyle w:val="SourceCode"/>
      </w:pPr>
      <w:r>
        <w:rPr>
          <w:rStyle w:val="VerbatimChar"/>
        </w:rPr>
        <w:t>## $message</w:t>
      </w:r>
      <w:r>
        <w:br/>
      </w:r>
      <w:r>
        <w:rPr>
          <w:rStyle w:val="VerbatimChar"/>
        </w:rPr>
        <w:t>## [1] "The PFS curve is lower than the OS curve in all iterations."</w:t>
      </w:r>
      <w:r>
        <w:br/>
      </w:r>
      <w:r>
        <w:rPr>
          <w:rStyle w:val="VerbatimChar"/>
        </w:rPr>
        <w:t xml:space="preserve">## </w:t>
      </w:r>
      <w:r>
        <w:br/>
      </w:r>
      <w:r>
        <w:rPr>
          <w:rStyle w:val="VerbatimChar"/>
        </w:rPr>
        <w:t>## $</w:t>
      </w:r>
      <w:proofErr w:type="spellStart"/>
      <w:r>
        <w:rPr>
          <w:rStyle w:val="VerbatimChar"/>
        </w:rPr>
        <w:t>v_n_cross</w:t>
      </w:r>
      <w:proofErr w:type="spellEnd"/>
      <w:r>
        <w:br/>
      </w:r>
      <w:r>
        <w:rPr>
          <w:rStyle w:val="VerbatimChar"/>
        </w:rPr>
        <w:t>## integer(0)</w:t>
      </w:r>
    </w:p>
    <w:p w14:paraId="4B040545" w14:textId="77777777" w:rsidR="00E16F21" w:rsidRDefault="00D31999">
      <w:pPr>
        <w:pStyle w:val="SourceCode"/>
      </w:pPr>
      <w:r>
        <w:rPr>
          <w:rStyle w:val="DocumentationTok"/>
        </w:rPr>
        <w:t>## Introduce low rate for PFS</w:t>
      </w:r>
      <w:r>
        <w:br/>
      </w:r>
      <w:proofErr w:type="spellStart"/>
      <w:r>
        <w:rPr>
          <w:rStyle w:val="NormalTok"/>
        </w:rPr>
        <w:t>df_pa_psm_error</w:t>
      </w:r>
      <w:proofErr w:type="spellEnd"/>
      <w:r>
        <w:rPr>
          <w:rStyle w:val="NormalTok"/>
        </w:rPr>
        <w:t xml:space="preserve"> </w:t>
      </w:r>
      <w:r>
        <w:rPr>
          <w:rStyle w:val="OtherTok"/>
        </w:rPr>
        <w:t>&lt;-</w:t>
      </w:r>
      <w:r>
        <w:rPr>
          <w:rStyle w:val="NormalTok"/>
        </w:rPr>
        <w:t xml:space="preserve"> </w:t>
      </w:r>
      <w:proofErr w:type="spellStart"/>
      <w:r>
        <w:rPr>
          <w:rStyle w:val="NormalTok"/>
        </w:rPr>
        <w:t>df_pa_psm</w:t>
      </w:r>
      <w:proofErr w:type="spellEnd"/>
      <w:r>
        <w:br/>
      </w:r>
      <w:proofErr w:type="spellStart"/>
      <w:r>
        <w:rPr>
          <w:rStyle w:val="NormalTok"/>
        </w:rPr>
        <w:t>df_pa_psm_error</w:t>
      </w:r>
      <w:r>
        <w:rPr>
          <w:rStyle w:val="SpecialCharTok"/>
        </w:rPr>
        <w:t>$</w:t>
      </w:r>
      <w:r>
        <w:rPr>
          <w:rStyle w:val="NormalTok"/>
        </w:rPr>
        <w:t>r_exp_pfs_comp</w:t>
      </w:r>
      <w:proofErr w:type="spellEnd"/>
      <w:r>
        <w:rPr>
          <w:rStyle w:val="NormalTok"/>
        </w:rPr>
        <w:t>[</w:t>
      </w:r>
      <w:r>
        <w:rPr>
          <w:rStyle w:val="FunctionTok"/>
        </w:rPr>
        <w:t>c</w:t>
      </w:r>
      <w:r>
        <w:rPr>
          <w:rStyle w:val="NormalTok"/>
        </w:rPr>
        <w:t>(</w:t>
      </w:r>
      <w:r>
        <w:rPr>
          <w:rStyle w:val="DecValTok"/>
        </w:rPr>
        <w:t>1</w:t>
      </w:r>
      <w:r>
        <w:rPr>
          <w:rStyle w:val="NormalTok"/>
        </w:rPr>
        <w:t xml:space="preserve">, </w:t>
      </w:r>
      <w:r>
        <w:rPr>
          <w:rStyle w:val="DecValTok"/>
        </w:rPr>
        <w:t>4</w:t>
      </w:r>
      <w:r>
        <w:rPr>
          <w:rStyle w:val="NormalTok"/>
        </w:rPr>
        <w:t xml:space="preserve">, </w:t>
      </w:r>
      <w:r>
        <w:rPr>
          <w:rStyle w:val="DecValTok"/>
        </w:rPr>
        <w:t>6</w:t>
      </w:r>
      <w:r>
        <w:rPr>
          <w:rStyle w:val="NormalTok"/>
        </w:rPr>
        <w:t xml:space="preserve">)] </w:t>
      </w:r>
      <w:r>
        <w:rPr>
          <w:rStyle w:val="OtherTok"/>
        </w:rPr>
        <w:t>&lt;-</w:t>
      </w:r>
      <w:r>
        <w:rPr>
          <w:rStyle w:val="NormalTok"/>
        </w:rPr>
        <w:t xml:space="preserve"> </w:t>
      </w:r>
      <w:r>
        <w:rPr>
          <w:rStyle w:val="FloatTok"/>
        </w:rPr>
        <w:t>0.01</w:t>
      </w:r>
      <w:r>
        <w:br/>
      </w:r>
      <w:proofErr w:type="spellStart"/>
      <w:r>
        <w:rPr>
          <w:rStyle w:val="NormalTok"/>
        </w:rPr>
        <w:t>pacheck</w:t>
      </w:r>
      <w:proofErr w:type="spellEnd"/>
      <w:r>
        <w:rPr>
          <w:rStyle w:val="SpecialCharTok"/>
        </w:rPr>
        <w:t>::</w:t>
      </w:r>
      <w:proofErr w:type="spellStart"/>
      <w:r>
        <w:rPr>
          <w:rStyle w:val="FunctionTok"/>
        </w:rPr>
        <w:t>check_surv_mod</w:t>
      </w:r>
      <w:proofErr w:type="spellEnd"/>
      <w:r>
        <w:rPr>
          <w:rStyle w:val="NormalTok"/>
        </w:rPr>
        <w:t>(</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df_pa_psm_error</w:t>
      </w:r>
      <w:proofErr w:type="spellEnd"/>
      <w:r>
        <w:rPr>
          <w:rStyle w:val="NormalTok"/>
        </w:rPr>
        <w:t>,</w:t>
      </w:r>
      <w:r>
        <w:br/>
      </w:r>
      <w:r>
        <w:rPr>
          <w:rStyle w:val="NormalTok"/>
        </w:rPr>
        <w:t xml:space="preserve">                        </w:t>
      </w:r>
      <w:r>
        <w:rPr>
          <w:rStyle w:val="AttributeTok"/>
        </w:rPr>
        <w:t>surv_mod_1 =</w:t>
      </w:r>
      <w:r>
        <w:rPr>
          <w:rStyle w:val="NormalTok"/>
        </w:rPr>
        <w:t xml:space="preserve"> </w:t>
      </w:r>
      <w:r>
        <w:rPr>
          <w:rStyle w:val="StringTok"/>
        </w:rPr>
        <w:t>"exp"</w:t>
      </w:r>
      <w:r>
        <w:rPr>
          <w:rStyle w:val="NormalTok"/>
        </w:rPr>
        <w:t>,</w:t>
      </w:r>
      <w:r>
        <w:br/>
      </w:r>
      <w:r>
        <w:rPr>
          <w:rStyle w:val="NormalTok"/>
        </w:rPr>
        <w:t xml:space="preserve">                        </w:t>
      </w:r>
      <w:r>
        <w:rPr>
          <w:rStyle w:val="AttributeTok"/>
        </w:rPr>
        <w:t>surv_mod_2 =</w:t>
      </w:r>
      <w:r>
        <w:rPr>
          <w:rStyle w:val="NormalTok"/>
        </w:rPr>
        <w:t xml:space="preserve"> </w:t>
      </w:r>
      <w:r>
        <w:rPr>
          <w:rStyle w:val="StringTok"/>
        </w:rPr>
        <w:t>"</w:t>
      </w:r>
      <w:proofErr w:type="spellStart"/>
      <w:r>
        <w:rPr>
          <w:rStyle w:val="StringTok"/>
        </w:rPr>
        <w:t>weibull</w:t>
      </w:r>
      <w:proofErr w:type="spellEnd"/>
      <w:r>
        <w:rPr>
          <w:rStyle w:val="StringTok"/>
        </w:rPr>
        <w:t>"</w:t>
      </w:r>
      <w:r>
        <w:rPr>
          <w:rStyle w:val="NormalTok"/>
        </w:rPr>
        <w:t>,</w:t>
      </w:r>
      <w:r>
        <w:br/>
      </w:r>
      <w:r>
        <w:rPr>
          <w:rStyle w:val="NormalTok"/>
        </w:rPr>
        <w:t xml:space="preserve">                        </w:t>
      </w:r>
      <w:r>
        <w:rPr>
          <w:rStyle w:val="AttributeTok"/>
        </w:rPr>
        <w:t>label_surv_1 =</w:t>
      </w:r>
      <w:r>
        <w:rPr>
          <w:rStyle w:val="NormalTok"/>
        </w:rPr>
        <w:t xml:space="preserve"> </w:t>
      </w:r>
      <w:r>
        <w:rPr>
          <w:rStyle w:val="StringTok"/>
        </w:rPr>
        <w:t>"PFS"</w:t>
      </w:r>
      <w:r>
        <w:rPr>
          <w:rStyle w:val="NormalTok"/>
        </w:rPr>
        <w:t>,</w:t>
      </w:r>
      <w:r>
        <w:br/>
      </w:r>
      <w:r>
        <w:rPr>
          <w:rStyle w:val="NormalTok"/>
        </w:rPr>
        <w:t xml:space="preserve">                        </w:t>
      </w:r>
      <w:r>
        <w:rPr>
          <w:rStyle w:val="AttributeTok"/>
        </w:rPr>
        <w:t>v_names_param_mod_1 =</w:t>
      </w:r>
      <w:r>
        <w:rPr>
          <w:rStyle w:val="NormalTok"/>
        </w:rPr>
        <w:t xml:space="preserve"> </w:t>
      </w:r>
      <w:r>
        <w:rPr>
          <w:rStyle w:val="FunctionTok"/>
        </w:rPr>
        <w:t>c</w:t>
      </w:r>
      <w:r>
        <w:rPr>
          <w:rStyle w:val="NormalTok"/>
        </w:rPr>
        <w:t>(</w:t>
      </w:r>
      <w:r>
        <w:rPr>
          <w:rStyle w:val="StringTok"/>
        </w:rPr>
        <w:t>"</w:t>
      </w:r>
      <w:proofErr w:type="spellStart"/>
      <w:r>
        <w:rPr>
          <w:rStyle w:val="StringTok"/>
        </w:rPr>
        <w:t>r_exp_pfs_comp</w:t>
      </w:r>
      <w:proofErr w:type="spellEnd"/>
      <w:r>
        <w:rPr>
          <w:rStyle w:val="StringTok"/>
        </w:rPr>
        <w:t>"</w:t>
      </w:r>
      <w:r>
        <w:rPr>
          <w:rStyle w:val="NormalTok"/>
        </w:rPr>
        <w:t>),</w:t>
      </w:r>
      <w:r>
        <w:br/>
      </w:r>
      <w:r>
        <w:rPr>
          <w:rStyle w:val="NormalTok"/>
        </w:rPr>
        <w:t xml:space="preserve">                        </w:t>
      </w:r>
      <w:r>
        <w:rPr>
          <w:rStyle w:val="AttributeTok"/>
        </w:rPr>
        <w:t>v_names_param_mod_2 =</w:t>
      </w:r>
      <w:r>
        <w:rPr>
          <w:rStyle w:val="NormalTok"/>
        </w:rPr>
        <w:t xml:space="preserve"> </w:t>
      </w:r>
      <w:r>
        <w:rPr>
          <w:rStyle w:val="FunctionTok"/>
        </w:rPr>
        <w:t>c</w:t>
      </w:r>
      <w:r>
        <w:rPr>
          <w:rStyle w:val="NormalTok"/>
        </w:rPr>
        <w:t>(</w:t>
      </w:r>
      <w:r>
        <w:rPr>
          <w:rStyle w:val="StringTok"/>
        </w:rPr>
        <w:t>"</w:t>
      </w:r>
      <w:proofErr w:type="spellStart"/>
      <w:r>
        <w:rPr>
          <w:rStyle w:val="StringTok"/>
        </w:rPr>
        <w:t>shape_weib_os</w:t>
      </w:r>
      <w:proofErr w:type="spellEnd"/>
      <w:r>
        <w:rPr>
          <w:rStyle w:val="StringTok"/>
        </w:rPr>
        <w:t>"</w:t>
      </w:r>
      <w:r>
        <w:rPr>
          <w:rStyle w:val="NormalTok"/>
        </w:rPr>
        <w:t>,</w:t>
      </w:r>
      <w:r>
        <w:br/>
      </w:r>
      <w:r>
        <w:rPr>
          <w:rStyle w:val="NormalTok"/>
        </w:rPr>
        <w:t xml:space="preserve">                                                </w:t>
      </w:r>
      <w:r>
        <w:rPr>
          <w:rStyle w:val="StringTok"/>
        </w:rPr>
        <w:t>"</w:t>
      </w:r>
      <w:proofErr w:type="spellStart"/>
      <w:r>
        <w:rPr>
          <w:rStyle w:val="StringTok"/>
        </w:rPr>
        <w:t>scale_weib_os_comp</w:t>
      </w:r>
      <w:proofErr w:type="spellEnd"/>
      <w:r>
        <w:rPr>
          <w:rStyle w:val="StringTok"/>
        </w:rPr>
        <w:t>"</w:t>
      </w:r>
      <w:r>
        <w:rPr>
          <w:rStyle w:val="NormalTok"/>
        </w:rPr>
        <w:t>),</w:t>
      </w:r>
      <w:r>
        <w:br/>
      </w:r>
      <w:r>
        <w:rPr>
          <w:rStyle w:val="NormalTok"/>
        </w:rPr>
        <w:t xml:space="preserve">                        </w:t>
      </w:r>
      <w:r>
        <w:rPr>
          <w:rStyle w:val="AttributeTok"/>
        </w:rPr>
        <w:t>label_surv_2 =</w:t>
      </w:r>
      <w:r>
        <w:rPr>
          <w:rStyle w:val="NormalTok"/>
        </w:rPr>
        <w:t xml:space="preserve"> </w:t>
      </w:r>
      <w:r>
        <w:rPr>
          <w:rStyle w:val="StringTok"/>
        </w:rPr>
        <w:t>"OS"</w:t>
      </w:r>
      <w:r>
        <w:rPr>
          <w:rStyle w:val="NormalTok"/>
        </w:rPr>
        <w:t>)</w:t>
      </w:r>
      <w:r>
        <w:rPr>
          <w:rStyle w:val="SpecialCharTok"/>
        </w:rPr>
        <w:t>$</w:t>
      </w:r>
      <w:r>
        <w:rPr>
          <w:rStyle w:val="NormalTok"/>
        </w:rPr>
        <w:t xml:space="preserve">message </w:t>
      </w:r>
      <w:r>
        <w:rPr>
          <w:rStyle w:val="CommentTok"/>
        </w:rPr>
        <w:t># errors are identified</w:t>
      </w:r>
    </w:p>
    <w:p w14:paraId="744B069F" w14:textId="77777777" w:rsidR="00E16F21" w:rsidRDefault="00D31999">
      <w:pPr>
        <w:pStyle w:val="SourceCode"/>
      </w:pPr>
      <w:r>
        <w:rPr>
          <w:rStyle w:val="VerbatimChar"/>
        </w:rPr>
        <w:t>## [1] "Pay attention, the PFS curve is higher than the OS curve in iterations 1, 4, 6"</w:t>
      </w:r>
    </w:p>
    <w:p w14:paraId="7D4A0ACD" w14:textId="77777777" w:rsidR="00E16F21" w:rsidRDefault="00D31999">
      <w:pPr>
        <w:pStyle w:val="SourceCode"/>
      </w:pPr>
      <w:r>
        <w:rPr>
          <w:rStyle w:val="CommentTok"/>
        </w:rPr>
        <w:t># Check crossing in iteration 4</w:t>
      </w:r>
      <w:r>
        <w:br/>
      </w:r>
      <w:proofErr w:type="spellStart"/>
      <w:r>
        <w:rPr>
          <w:rStyle w:val="NormalTok"/>
        </w:rPr>
        <w:t>pacheck</w:t>
      </w:r>
      <w:proofErr w:type="spellEnd"/>
      <w:r>
        <w:rPr>
          <w:rStyle w:val="SpecialCharTok"/>
        </w:rPr>
        <w:t>::</w:t>
      </w:r>
      <w:proofErr w:type="spellStart"/>
      <w:r>
        <w:rPr>
          <w:rStyle w:val="FunctionTok"/>
        </w:rPr>
        <w:t>plot_surv_mod</w:t>
      </w:r>
      <w:proofErr w:type="spellEnd"/>
      <w:r>
        <w:rPr>
          <w:rStyle w:val="NormalTok"/>
        </w:rPr>
        <w:t>(</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df_pa_psm_error</w:t>
      </w:r>
      <w:proofErr w:type="spellEnd"/>
      <w:r>
        <w:rPr>
          <w:rStyle w:val="NormalTok"/>
        </w:rPr>
        <w:t>,</w:t>
      </w:r>
      <w:r>
        <w:br/>
      </w:r>
      <w:r>
        <w:rPr>
          <w:rStyle w:val="NormalTok"/>
        </w:rPr>
        <w:t xml:space="preserve">                      </w:t>
      </w:r>
      <w:r>
        <w:rPr>
          <w:rStyle w:val="AttributeTok"/>
        </w:rPr>
        <w:t>surv_mod_1 =</w:t>
      </w:r>
      <w:r>
        <w:rPr>
          <w:rStyle w:val="NormalTok"/>
        </w:rPr>
        <w:t xml:space="preserve"> </w:t>
      </w:r>
      <w:r>
        <w:rPr>
          <w:rStyle w:val="StringTok"/>
        </w:rPr>
        <w:t>"exp"</w:t>
      </w:r>
      <w:r>
        <w:rPr>
          <w:rStyle w:val="NormalTok"/>
        </w:rPr>
        <w:t>,</w:t>
      </w:r>
      <w:r>
        <w:br/>
      </w:r>
      <w:r>
        <w:rPr>
          <w:rStyle w:val="NormalTok"/>
        </w:rPr>
        <w:t xml:space="preserve">                      </w:t>
      </w:r>
      <w:r>
        <w:rPr>
          <w:rStyle w:val="AttributeTok"/>
        </w:rPr>
        <w:t>surv_mod_2 =</w:t>
      </w:r>
      <w:r>
        <w:rPr>
          <w:rStyle w:val="NormalTok"/>
        </w:rPr>
        <w:t xml:space="preserve"> </w:t>
      </w:r>
      <w:r>
        <w:rPr>
          <w:rStyle w:val="StringTok"/>
        </w:rPr>
        <w:t>"</w:t>
      </w:r>
      <w:proofErr w:type="spellStart"/>
      <w:r>
        <w:rPr>
          <w:rStyle w:val="StringTok"/>
        </w:rPr>
        <w:t>weibull</w:t>
      </w:r>
      <w:proofErr w:type="spellEnd"/>
      <w:r>
        <w:rPr>
          <w:rStyle w:val="StringTok"/>
        </w:rPr>
        <w:t>"</w:t>
      </w:r>
      <w:r>
        <w:rPr>
          <w:rStyle w:val="NormalTok"/>
        </w:rPr>
        <w:t>,</w:t>
      </w:r>
      <w:r>
        <w:br/>
      </w:r>
      <w:r>
        <w:rPr>
          <w:rStyle w:val="NormalTok"/>
        </w:rPr>
        <w:t xml:space="preserve">                      </w:t>
      </w:r>
      <w:r>
        <w:rPr>
          <w:rStyle w:val="AttributeTok"/>
        </w:rPr>
        <w:t>label_surv_1 =</w:t>
      </w:r>
      <w:r>
        <w:rPr>
          <w:rStyle w:val="NormalTok"/>
        </w:rPr>
        <w:t xml:space="preserve"> </w:t>
      </w:r>
      <w:r>
        <w:rPr>
          <w:rStyle w:val="StringTok"/>
        </w:rPr>
        <w:t>"PFS"</w:t>
      </w:r>
      <w:r>
        <w:rPr>
          <w:rStyle w:val="NormalTok"/>
        </w:rPr>
        <w:t>,</w:t>
      </w:r>
      <w:r>
        <w:br/>
      </w:r>
      <w:r>
        <w:rPr>
          <w:rStyle w:val="NormalTok"/>
        </w:rPr>
        <w:t xml:space="preserve">                      </w:t>
      </w:r>
      <w:r>
        <w:rPr>
          <w:rStyle w:val="AttributeTok"/>
        </w:rPr>
        <w:t>v_names_param_mod_1 =</w:t>
      </w:r>
      <w:r>
        <w:rPr>
          <w:rStyle w:val="NormalTok"/>
        </w:rPr>
        <w:t xml:space="preserve"> </w:t>
      </w:r>
      <w:r>
        <w:rPr>
          <w:rStyle w:val="FunctionTok"/>
        </w:rPr>
        <w:t>c</w:t>
      </w:r>
      <w:r>
        <w:rPr>
          <w:rStyle w:val="NormalTok"/>
        </w:rPr>
        <w:t>(</w:t>
      </w:r>
      <w:r>
        <w:rPr>
          <w:rStyle w:val="StringTok"/>
        </w:rPr>
        <w:t>"</w:t>
      </w:r>
      <w:proofErr w:type="spellStart"/>
      <w:r>
        <w:rPr>
          <w:rStyle w:val="StringTok"/>
        </w:rPr>
        <w:t>r_exp_pfs_comp</w:t>
      </w:r>
      <w:proofErr w:type="spellEnd"/>
      <w:r>
        <w:rPr>
          <w:rStyle w:val="StringTok"/>
        </w:rPr>
        <w:t>"</w:t>
      </w:r>
      <w:r>
        <w:rPr>
          <w:rStyle w:val="NormalTok"/>
        </w:rPr>
        <w:t>),</w:t>
      </w:r>
      <w:r>
        <w:br/>
      </w:r>
      <w:r>
        <w:rPr>
          <w:rStyle w:val="NormalTok"/>
        </w:rPr>
        <w:t xml:space="preserve">                      </w:t>
      </w:r>
      <w:r>
        <w:rPr>
          <w:rStyle w:val="AttributeTok"/>
        </w:rPr>
        <w:t>v_names_param_mod_2 =</w:t>
      </w:r>
      <w:r>
        <w:rPr>
          <w:rStyle w:val="NormalTok"/>
        </w:rPr>
        <w:t xml:space="preserve"> </w:t>
      </w:r>
      <w:r>
        <w:rPr>
          <w:rStyle w:val="FunctionTok"/>
        </w:rPr>
        <w:t>c</w:t>
      </w:r>
      <w:r>
        <w:rPr>
          <w:rStyle w:val="NormalTok"/>
        </w:rPr>
        <w:t>(</w:t>
      </w:r>
      <w:r>
        <w:rPr>
          <w:rStyle w:val="StringTok"/>
        </w:rPr>
        <w:t>"</w:t>
      </w:r>
      <w:proofErr w:type="spellStart"/>
      <w:r>
        <w:rPr>
          <w:rStyle w:val="StringTok"/>
        </w:rPr>
        <w:t>shape_weib_os</w:t>
      </w:r>
      <w:proofErr w:type="spellEnd"/>
      <w:r>
        <w:rPr>
          <w:rStyle w:val="StringTok"/>
        </w:rPr>
        <w:t>"</w:t>
      </w:r>
      <w:r>
        <w:rPr>
          <w:rStyle w:val="NormalTok"/>
        </w:rPr>
        <w:t>,</w:t>
      </w:r>
      <w:r>
        <w:br/>
      </w:r>
      <w:r>
        <w:rPr>
          <w:rStyle w:val="NormalTok"/>
        </w:rPr>
        <w:t xml:space="preserve">                                              </w:t>
      </w:r>
      <w:r>
        <w:rPr>
          <w:rStyle w:val="StringTok"/>
        </w:rPr>
        <w:t>"</w:t>
      </w:r>
      <w:proofErr w:type="spellStart"/>
      <w:r>
        <w:rPr>
          <w:rStyle w:val="StringTok"/>
        </w:rPr>
        <w:t>scale_weib_os_comp</w:t>
      </w:r>
      <w:proofErr w:type="spellEnd"/>
      <w:r>
        <w:rPr>
          <w:rStyle w:val="StringTok"/>
        </w:rPr>
        <w:t>"</w:t>
      </w:r>
      <w:r>
        <w:rPr>
          <w:rStyle w:val="NormalTok"/>
        </w:rPr>
        <w:t>),</w:t>
      </w:r>
      <w:r>
        <w:br/>
      </w:r>
      <w:r>
        <w:rPr>
          <w:rStyle w:val="NormalTok"/>
        </w:rPr>
        <w:t xml:space="preserve">                      </w:t>
      </w:r>
      <w:r>
        <w:rPr>
          <w:rStyle w:val="AttributeTok"/>
        </w:rPr>
        <w:t>label_surv_2 =</w:t>
      </w:r>
      <w:r>
        <w:rPr>
          <w:rStyle w:val="NormalTok"/>
        </w:rPr>
        <w:t xml:space="preserve"> </w:t>
      </w:r>
      <w:r>
        <w:rPr>
          <w:rStyle w:val="StringTok"/>
        </w:rPr>
        <w:t>"OS"</w:t>
      </w:r>
      <w:r>
        <w:rPr>
          <w:rStyle w:val="NormalTok"/>
        </w:rPr>
        <w:t>,</w:t>
      </w:r>
      <w:r>
        <w:br/>
      </w:r>
      <w:r>
        <w:rPr>
          <w:rStyle w:val="NormalTok"/>
        </w:rPr>
        <w:lastRenderedPageBreak/>
        <w:t xml:space="preserve">                      </w:t>
      </w:r>
      <w:r>
        <w:rPr>
          <w:rStyle w:val="AttributeTok"/>
        </w:rPr>
        <w:t>iteration =</w:t>
      </w:r>
      <w:r>
        <w:rPr>
          <w:rStyle w:val="NormalTok"/>
        </w:rPr>
        <w:t xml:space="preserve"> </w:t>
      </w:r>
      <w:r>
        <w:rPr>
          <w:rStyle w:val="DecValTok"/>
        </w:rPr>
        <w:t>4</w:t>
      </w:r>
      <w:r>
        <w:rPr>
          <w:rStyle w:val="NormalTok"/>
        </w:rPr>
        <w:t>,</w:t>
      </w:r>
      <w:r>
        <w:br/>
      </w:r>
      <w:r>
        <w:rPr>
          <w:rStyle w:val="NormalTok"/>
        </w:rPr>
        <w:t xml:space="preserve">                      </w:t>
      </w:r>
      <w:r>
        <w:rPr>
          <w:rStyle w:val="AttributeTok"/>
        </w:rPr>
        <w:t>time =</w:t>
      </w:r>
      <w:r>
        <w:rPr>
          <w:rStyle w:val="NormalTok"/>
        </w:rPr>
        <w:t xml:space="preserve"> </w:t>
      </w:r>
      <w:r>
        <w:rPr>
          <w:rStyle w:val="FunctionTok"/>
        </w:rPr>
        <w:t>seq</w:t>
      </w:r>
      <w:r>
        <w:rPr>
          <w:rStyle w:val="NormalTok"/>
        </w:rPr>
        <w:t>(</w:t>
      </w:r>
      <w:r>
        <w:rPr>
          <w:rStyle w:val="DecValTok"/>
        </w:rPr>
        <w:t>0</w:t>
      </w:r>
      <w:r>
        <w:rPr>
          <w:rStyle w:val="NormalTok"/>
        </w:rPr>
        <w:t xml:space="preserve">, </w:t>
      </w:r>
      <w:r>
        <w:rPr>
          <w:rStyle w:val="DecValTok"/>
        </w:rPr>
        <w:t>5</w:t>
      </w:r>
      <w:r>
        <w:rPr>
          <w:rStyle w:val="NormalTok"/>
        </w:rPr>
        <w:t xml:space="preserve">, </w:t>
      </w:r>
      <w:r>
        <w:rPr>
          <w:rStyle w:val="FloatTok"/>
        </w:rPr>
        <w:t>0.1</w:t>
      </w:r>
      <w:r>
        <w:rPr>
          <w:rStyle w:val="NormalTok"/>
        </w:rPr>
        <w:t>))</w:t>
      </w:r>
    </w:p>
    <w:p w14:paraId="1C8D6338" w14:textId="77777777" w:rsidR="00E16F21" w:rsidRDefault="00D31999">
      <w:pPr>
        <w:pStyle w:val="FirstParagraph"/>
      </w:pPr>
      <w:r>
        <w:rPr>
          <w:noProof/>
        </w:rPr>
        <w:drawing>
          <wp:inline distT="0" distB="0" distL="0" distR="0" wp14:anchorId="5796FC2E" wp14:editId="56554993">
            <wp:extent cx="4620126" cy="3696101"/>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25" name="Picture" descr="C:/Users/PouwelsXGLV/AppData/Local/Temp/RtmpspyCSu/preview-6174621350ed.dir/Manuscript_files/figure-docx/valid_inputs_outputs-1.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14:paraId="772421D9" w14:textId="77777777" w:rsidR="00E16F21" w:rsidRDefault="00D31999">
      <w:pPr>
        <w:pStyle w:val="SourceCode"/>
      </w:pPr>
      <w:r>
        <w:rPr>
          <w:rStyle w:val="CommentTok"/>
        </w:rPr>
        <w:t xml:space="preserve"># Perform multiple plausibility checks on a </w:t>
      </w:r>
      <w:proofErr w:type="spellStart"/>
      <w:r>
        <w:rPr>
          <w:rStyle w:val="CommentTok"/>
        </w:rPr>
        <w:t>psa</w:t>
      </w:r>
      <w:proofErr w:type="spellEnd"/>
      <w:r>
        <w:rPr>
          <w:rStyle w:val="CommentTok"/>
        </w:rPr>
        <w:t xml:space="preserve"> object constructed using the </w:t>
      </w:r>
      <w:proofErr w:type="spellStart"/>
      <w:r>
        <w:rPr>
          <w:rStyle w:val="CommentTok"/>
        </w:rPr>
        <w:t>darth</w:t>
      </w:r>
      <w:proofErr w:type="spellEnd"/>
      <w:r>
        <w:rPr>
          <w:rStyle w:val="CommentTok"/>
        </w:rPr>
        <w:t xml:space="preserve"> coding framework - also on 'effectiveness' and 'cost' outcomes</w:t>
      </w:r>
      <w:r>
        <w:br/>
      </w:r>
      <w:proofErr w:type="spellStart"/>
      <w:r>
        <w:rPr>
          <w:rStyle w:val="FunctionTok"/>
        </w:rPr>
        <w:t>data.frame</w:t>
      </w:r>
      <w:proofErr w:type="spellEnd"/>
      <w:r>
        <w:rPr>
          <w:rStyle w:val="NormalTok"/>
        </w:rPr>
        <w:t>(</w:t>
      </w:r>
      <w:proofErr w:type="spellStart"/>
      <w:r>
        <w:rPr>
          <w:rStyle w:val="NormalTok"/>
        </w:rPr>
        <w:t>pacheck</w:t>
      </w:r>
      <w:proofErr w:type="spellEnd"/>
      <w:r>
        <w:rPr>
          <w:rStyle w:val="SpecialCharTok"/>
        </w:rPr>
        <w:t>::</w:t>
      </w:r>
      <w:proofErr w:type="spellStart"/>
      <w:r>
        <w:rPr>
          <w:rStyle w:val="FunctionTok"/>
        </w:rPr>
        <w:t>check_psa_darth</w:t>
      </w:r>
      <w:proofErr w:type="spellEnd"/>
      <w:r>
        <w:rPr>
          <w:rStyle w:val="NormalTok"/>
        </w:rPr>
        <w:t>(</w:t>
      </w:r>
      <w:proofErr w:type="spellStart"/>
      <w:r>
        <w:rPr>
          <w:rStyle w:val="NormalTok"/>
        </w:rPr>
        <w:t>l_psa</w:t>
      </w:r>
      <w:proofErr w:type="spellEnd"/>
      <w:r>
        <w:rPr>
          <w:rStyle w:val="NormalTok"/>
        </w:rPr>
        <w:t>))</w:t>
      </w:r>
    </w:p>
    <w:p w14:paraId="40337F1D" w14:textId="77777777" w:rsidR="00E16F21" w:rsidRDefault="00D31999">
      <w:pPr>
        <w:pStyle w:val="SourceCode"/>
      </w:pPr>
      <w:r>
        <w:rPr>
          <w:rStyle w:val="VerbatimChar"/>
        </w:rPr>
        <w:t xml:space="preserve">##                                                 Parameter </w:t>
      </w:r>
      <w:proofErr w:type="spellStart"/>
      <w:r>
        <w:rPr>
          <w:rStyle w:val="VerbatimChar"/>
        </w:rPr>
        <w:t>Iterations_error</w:t>
      </w:r>
      <w:proofErr w:type="spellEnd"/>
      <w:r>
        <w:br/>
      </w:r>
      <w:r>
        <w:rPr>
          <w:rStyle w:val="VerbatimChar"/>
        </w:rPr>
        <w:t>## 1                                                  u_Stg2             none</w:t>
      </w:r>
      <w:r>
        <w:br/>
      </w:r>
      <w:r>
        <w:rPr>
          <w:rStyle w:val="VerbatimChar"/>
        </w:rPr>
        <w:t>## 2                                             u_Stg2Chemo             none</w:t>
      </w:r>
      <w:r>
        <w:br/>
      </w:r>
      <w:r>
        <w:rPr>
          <w:rStyle w:val="VerbatimChar"/>
        </w:rPr>
        <w:t xml:space="preserve">## 3                                                  </w:t>
      </w:r>
      <w:proofErr w:type="spellStart"/>
      <w:r>
        <w:rPr>
          <w:rStyle w:val="VerbatimChar"/>
        </w:rPr>
        <w:t>u_Mets</w:t>
      </w:r>
      <w:proofErr w:type="spellEnd"/>
      <w:r>
        <w:rPr>
          <w:rStyle w:val="VerbatimChar"/>
        </w:rPr>
        <w:t xml:space="preserve">             none</w:t>
      </w:r>
      <w:r>
        <w:br/>
      </w:r>
      <w:r>
        <w:rPr>
          <w:rStyle w:val="VerbatimChar"/>
        </w:rPr>
        <w:t xml:space="preserve">## 4                                                  </w:t>
      </w:r>
      <w:proofErr w:type="spellStart"/>
      <w:r>
        <w:rPr>
          <w:rStyle w:val="VerbatimChar"/>
        </w:rPr>
        <w:t>p_Mets</w:t>
      </w:r>
      <w:proofErr w:type="spellEnd"/>
      <w:r>
        <w:rPr>
          <w:rStyle w:val="VerbatimChar"/>
        </w:rPr>
        <w:t xml:space="preserve">             none</w:t>
      </w:r>
      <w:r>
        <w:br/>
      </w:r>
      <w:r>
        <w:rPr>
          <w:rStyle w:val="VerbatimChar"/>
        </w:rPr>
        <w:t>## 5                                               p_CDX2neg             none</w:t>
      </w:r>
      <w:r>
        <w:br/>
      </w:r>
      <w:r>
        <w:rPr>
          <w:rStyle w:val="VerbatimChar"/>
        </w:rPr>
        <w:t xml:space="preserve">## 6                                                 </w:t>
      </w:r>
      <w:proofErr w:type="spellStart"/>
      <w:r>
        <w:rPr>
          <w:rStyle w:val="VerbatimChar"/>
        </w:rPr>
        <w:t>c_Chemo</w:t>
      </w:r>
      <w:proofErr w:type="spellEnd"/>
      <w:r>
        <w:rPr>
          <w:rStyle w:val="VerbatimChar"/>
        </w:rPr>
        <w:t xml:space="preserve">             none</w:t>
      </w:r>
      <w:r>
        <w:br/>
      </w:r>
      <w:r>
        <w:rPr>
          <w:rStyle w:val="VerbatimChar"/>
        </w:rPr>
        <w:t xml:space="preserve">## 7                                            </w:t>
      </w:r>
      <w:proofErr w:type="spellStart"/>
      <w:r>
        <w:rPr>
          <w:rStyle w:val="VerbatimChar"/>
        </w:rPr>
        <w:t>c_ChemoAdmin</w:t>
      </w:r>
      <w:proofErr w:type="spellEnd"/>
      <w:r>
        <w:rPr>
          <w:rStyle w:val="VerbatimChar"/>
        </w:rPr>
        <w:t xml:space="preserve">             none</w:t>
      </w:r>
      <w:r>
        <w:br/>
      </w:r>
      <w:r>
        <w:rPr>
          <w:rStyle w:val="VerbatimChar"/>
        </w:rPr>
        <w:t>## 8                                          c_CRCStg2_init             none</w:t>
      </w:r>
      <w:r>
        <w:br/>
      </w:r>
      <w:r>
        <w:rPr>
          <w:rStyle w:val="VerbatimChar"/>
        </w:rPr>
        <w:t>## 9                                          c_CRCStg2_cont             none</w:t>
      </w:r>
      <w:r>
        <w:br/>
      </w:r>
      <w:r>
        <w:rPr>
          <w:rStyle w:val="VerbatimChar"/>
        </w:rPr>
        <w:t>## 10                                         c_CRCStg4_cont             none</w:t>
      </w:r>
      <w:r>
        <w:br/>
      </w:r>
      <w:r>
        <w:rPr>
          <w:rStyle w:val="VerbatimChar"/>
        </w:rPr>
        <w:t xml:space="preserve">## 11                                                 </w:t>
      </w:r>
      <w:proofErr w:type="spellStart"/>
      <w:r>
        <w:rPr>
          <w:rStyle w:val="VerbatimChar"/>
        </w:rPr>
        <w:t>c_Test</w:t>
      </w:r>
      <w:proofErr w:type="spellEnd"/>
      <w:r>
        <w:rPr>
          <w:rStyle w:val="VerbatimChar"/>
        </w:rPr>
        <w:t xml:space="preserve">             none</w:t>
      </w:r>
      <w:r>
        <w:br/>
      </w:r>
      <w:r>
        <w:rPr>
          <w:rStyle w:val="VerbatimChar"/>
        </w:rPr>
        <w:t>## 12                                        hr_RecurCDX2neg             none</w:t>
      </w:r>
      <w:r>
        <w:br/>
      </w:r>
      <w:r>
        <w:rPr>
          <w:rStyle w:val="VerbatimChar"/>
        </w:rPr>
        <w:t xml:space="preserve">## 13                                    </w:t>
      </w:r>
      <w:proofErr w:type="spellStart"/>
      <w:r>
        <w:rPr>
          <w:rStyle w:val="VerbatimChar"/>
        </w:rPr>
        <w:t>hr_Recurr_CDXneg_Rx</w:t>
      </w:r>
      <w:proofErr w:type="spellEnd"/>
      <w:r>
        <w:rPr>
          <w:rStyle w:val="VerbatimChar"/>
        </w:rPr>
        <w:t xml:space="preserve">             none</w:t>
      </w:r>
      <w:r>
        <w:br/>
      </w:r>
      <w:r>
        <w:rPr>
          <w:rStyle w:val="VerbatimChar"/>
        </w:rPr>
        <w:t xml:space="preserve">## 14                                    </w:t>
      </w:r>
      <w:proofErr w:type="spellStart"/>
      <w:r>
        <w:rPr>
          <w:rStyle w:val="VerbatimChar"/>
        </w:rPr>
        <w:t>hr_Recurr_CDXpos_Rx</w:t>
      </w:r>
      <w:proofErr w:type="spellEnd"/>
      <w:r>
        <w:rPr>
          <w:rStyle w:val="VerbatimChar"/>
        </w:rPr>
        <w:t xml:space="preserve">             none</w:t>
      </w:r>
      <w:r>
        <w:br/>
      </w:r>
      <w:r>
        <w:rPr>
          <w:rStyle w:val="VerbatimChar"/>
        </w:rPr>
        <w:t xml:space="preserve">## 15            </w:t>
      </w:r>
      <w:proofErr w:type="spellStart"/>
      <w:r>
        <w:rPr>
          <w:rStyle w:val="VerbatimChar"/>
        </w:rPr>
        <w:t>effectiveness_No</w:t>
      </w:r>
      <w:proofErr w:type="spellEnd"/>
      <w:r>
        <w:rPr>
          <w:rStyle w:val="VerbatimChar"/>
        </w:rPr>
        <w:t xml:space="preserve"> CDX2 testing and no FOLFOX             none</w:t>
      </w:r>
      <w:r>
        <w:br/>
      </w:r>
      <w:r>
        <w:rPr>
          <w:rStyle w:val="VerbatimChar"/>
        </w:rPr>
        <w:t>## 16 effectiveness_CDX2 testing and FOLFOX if CDX2-negative             none</w:t>
      </w:r>
      <w:r>
        <w:br/>
      </w:r>
      <w:r>
        <w:rPr>
          <w:rStyle w:val="VerbatimChar"/>
        </w:rPr>
        <w:t xml:space="preserve">## 17                     </w:t>
      </w:r>
      <w:proofErr w:type="spellStart"/>
      <w:r>
        <w:rPr>
          <w:rStyle w:val="VerbatimChar"/>
        </w:rPr>
        <w:t>cost_No</w:t>
      </w:r>
      <w:proofErr w:type="spellEnd"/>
      <w:r>
        <w:rPr>
          <w:rStyle w:val="VerbatimChar"/>
        </w:rPr>
        <w:t xml:space="preserve"> CDX2 testing and no FOLFOX             none</w:t>
      </w:r>
      <w:r>
        <w:br/>
      </w:r>
      <w:r>
        <w:rPr>
          <w:rStyle w:val="VerbatimChar"/>
        </w:rPr>
        <w:t>## 18          cost_CDX2 testing and FOLFOX if CDX2-negative             none</w:t>
      </w:r>
    </w:p>
    <w:p w14:paraId="12A049FD" w14:textId="77777777" w:rsidR="00E16F21" w:rsidRDefault="00D31999">
      <w:pPr>
        <w:pStyle w:val="SourceCode"/>
      </w:pPr>
      <w:r>
        <w:rPr>
          <w:rStyle w:val="CommentTok"/>
        </w:rPr>
        <w:lastRenderedPageBreak/>
        <w:t xml:space="preserve"># Check whether the mean quality of life of simulated individuals remain within the lowest </w:t>
      </w:r>
      <w:proofErr w:type="spellStart"/>
      <w:r>
        <w:rPr>
          <w:rStyle w:val="CommentTok"/>
        </w:rPr>
        <w:t>en</w:t>
      </w:r>
      <w:proofErr w:type="spellEnd"/>
      <w:r>
        <w:rPr>
          <w:rStyle w:val="CommentTok"/>
        </w:rPr>
        <w:t xml:space="preserve"> highest utility values used in each iteration</w:t>
      </w:r>
      <w:r>
        <w:br/>
      </w:r>
      <w:r>
        <w:rPr>
          <w:rStyle w:val="DocumentationTok"/>
        </w:rPr>
        <w:t>## In the comparator group (+ introducing errors)</w:t>
      </w:r>
      <w:r>
        <w:br/>
      </w:r>
      <w:proofErr w:type="spellStart"/>
      <w:r>
        <w:rPr>
          <w:rStyle w:val="NormalTok"/>
        </w:rPr>
        <w:t>df_pa_psm_error</w:t>
      </w:r>
      <w:r>
        <w:rPr>
          <w:rStyle w:val="SpecialCharTok"/>
        </w:rPr>
        <w:t>$</w:t>
      </w:r>
      <w:r>
        <w:rPr>
          <w:rStyle w:val="NormalTok"/>
        </w:rPr>
        <w:t>t_qaly_comp</w:t>
      </w:r>
      <w:proofErr w:type="spellEnd"/>
      <w:r>
        <w:rPr>
          <w:rStyle w:val="NormalTok"/>
        </w:rPr>
        <w:t>[</w:t>
      </w:r>
      <w:r>
        <w:rPr>
          <w:rStyle w:val="DecValTok"/>
        </w:rPr>
        <w:t>1</w:t>
      </w:r>
      <w:r>
        <w:rPr>
          <w:rStyle w:val="SpecialCharTok"/>
        </w:rPr>
        <w:t>:</w:t>
      </w:r>
      <w:r>
        <w:rPr>
          <w:rStyle w:val="DecValTok"/>
        </w:rPr>
        <w:t>10</w:t>
      </w:r>
      <w:r>
        <w:rPr>
          <w:rStyle w:val="NormalTok"/>
        </w:rPr>
        <w:t xml:space="preserve">] </w:t>
      </w:r>
      <w:r>
        <w:rPr>
          <w:rStyle w:val="OtherTok"/>
        </w:rPr>
        <w:t>&lt;-</w:t>
      </w:r>
      <w:r>
        <w:rPr>
          <w:rStyle w:val="NormalTok"/>
        </w:rPr>
        <w:t xml:space="preserve"> </w:t>
      </w:r>
      <w:r>
        <w:rPr>
          <w:rStyle w:val="FloatTok"/>
        </w:rPr>
        <w:t>2.01</w:t>
      </w:r>
      <w:r>
        <w:rPr>
          <w:rStyle w:val="NormalTok"/>
        </w:rPr>
        <w:t xml:space="preserve"> </w:t>
      </w:r>
      <w:r>
        <w:rPr>
          <w:rStyle w:val="CommentTok"/>
        </w:rPr>
        <w:t># introducing total QALYs that will lead to mean quality of life below lowest utility value used in the iteration</w:t>
      </w:r>
      <w:r>
        <w:br/>
      </w:r>
      <w:proofErr w:type="spellStart"/>
      <w:r>
        <w:rPr>
          <w:rStyle w:val="NormalTok"/>
        </w:rPr>
        <w:t>pacheck</w:t>
      </w:r>
      <w:proofErr w:type="spellEnd"/>
      <w:r>
        <w:rPr>
          <w:rStyle w:val="SpecialCharTok"/>
        </w:rPr>
        <w:t>::</w:t>
      </w:r>
      <w:proofErr w:type="spellStart"/>
      <w:r>
        <w:rPr>
          <w:rStyle w:val="FunctionTok"/>
        </w:rPr>
        <w:t>check_mean_qol</w:t>
      </w:r>
      <w:proofErr w:type="spellEnd"/>
      <w:r>
        <w:rPr>
          <w:rStyle w:val="NormalTok"/>
        </w:rPr>
        <w:t>(</w:t>
      </w:r>
      <w:proofErr w:type="spellStart"/>
      <w:r>
        <w:rPr>
          <w:rStyle w:val="AttributeTok"/>
        </w:rPr>
        <w:t>df</w:t>
      </w:r>
      <w:proofErr w:type="spellEnd"/>
      <w:r>
        <w:rPr>
          <w:rStyle w:val="AttributeTok"/>
        </w:rPr>
        <w:t xml:space="preserve"> =</w:t>
      </w:r>
      <w:r>
        <w:rPr>
          <w:rStyle w:val="NormalTok"/>
        </w:rPr>
        <w:t xml:space="preserve"> </w:t>
      </w:r>
      <w:proofErr w:type="spellStart"/>
      <w:r>
        <w:rPr>
          <w:rStyle w:val="NormalTok"/>
        </w:rPr>
        <w:t>df_pa_psm_error</w:t>
      </w:r>
      <w:proofErr w:type="spellEnd"/>
      <w:r>
        <w:rPr>
          <w:rStyle w:val="NormalTok"/>
        </w:rPr>
        <w:t>,</w:t>
      </w:r>
      <w:r>
        <w:br/>
      </w:r>
      <w:r>
        <w:rPr>
          <w:rStyle w:val="NormalTok"/>
        </w:rPr>
        <w:t xml:space="preserve">                        </w:t>
      </w:r>
      <w:proofErr w:type="spellStart"/>
      <w:r>
        <w:rPr>
          <w:rStyle w:val="AttributeTok"/>
        </w:rPr>
        <w:t>t_ly</w:t>
      </w:r>
      <w:proofErr w:type="spellEnd"/>
      <w:r>
        <w:rPr>
          <w:rStyle w:val="AttributeTok"/>
        </w:rPr>
        <w:t xml:space="preserve"> =</w:t>
      </w:r>
      <w:r>
        <w:rPr>
          <w:rStyle w:val="NormalTok"/>
        </w:rPr>
        <w:t xml:space="preserve"> </w:t>
      </w:r>
      <w:r>
        <w:rPr>
          <w:rStyle w:val="StringTok"/>
        </w:rPr>
        <w:t>"</w:t>
      </w:r>
      <w:proofErr w:type="spellStart"/>
      <w:r>
        <w:rPr>
          <w:rStyle w:val="StringTok"/>
        </w:rPr>
        <w:t>t_ly_comp</w:t>
      </w:r>
      <w:proofErr w:type="spellEnd"/>
      <w:r>
        <w:rPr>
          <w:rStyle w:val="StringTok"/>
        </w:rPr>
        <w:t>"</w:t>
      </w:r>
      <w:r>
        <w:rPr>
          <w:rStyle w:val="NormalTok"/>
        </w:rPr>
        <w:t xml:space="preserve">, </w:t>
      </w:r>
      <w:r>
        <w:rPr>
          <w:rStyle w:val="CommentTok"/>
        </w:rPr>
        <w:t># undiscounted total life years of the comparator</w:t>
      </w:r>
      <w:r>
        <w:br/>
      </w:r>
      <w:r>
        <w:rPr>
          <w:rStyle w:val="NormalTok"/>
        </w:rPr>
        <w:t xml:space="preserve">                        </w:t>
      </w:r>
      <w:proofErr w:type="spellStart"/>
      <w:r>
        <w:rPr>
          <w:rStyle w:val="AttributeTok"/>
        </w:rPr>
        <w:t>t_qaly</w:t>
      </w:r>
      <w:proofErr w:type="spellEnd"/>
      <w:r>
        <w:rPr>
          <w:rStyle w:val="AttributeTok"/>
        </w:rPr>
        <w:t xml:space="preserve"> =</w:t>
      </w:r>
      <w:r>
        <w:rPr>
          <w:rStyle w:val="NormalTok"/>
        </w:rPr>
        <w:t xml:space="preserve"> </w:t>
      </w:r>
      <w:r>
        <w:rPr>
          <w:rStyle w:val="StringTok"/>
        </w:rPr>
        <w:t>"</w:t>
      </w:r>
      <w:proofErr w:type="spellStart"/>
      <w:r>
        <w:rPr>
          <w:rStyle w:val="StringTok"/>
        </w:rPr>
        <w:t>t_qaly_comp</w:t>
      </w:r>
      <w:proofErr w:type="spellEnd"/>
      <w:r>
        <w:rPr>
          <w:rStyle w:val="StringTok"/>
        </w:rPr>
        <w:t>"</w:t>
      </w:r>
      <w:r>
        <w:rPr>
          <w:rStyle w:val="NormalTok"/>
        </w:rPr>
        <w:t xml:space="preserve">, </w:t>
      </w:r>
      <w:r>
        <w:rPr>
          <w:rStyle w:val="CommentTok"/>
        </w:rPr>
        <w:t># undiscounted total quality-adjusted life years of the comparator</w:t>
      </w:r>
      <w:r>
        <w:br/>
      </w:r>
      <w:r>
        <w:rPr>
          <w:rStyle w:val="NormalTok"/>
        </w:rPr>
        <w:t xml:space="preserve">                        </w:t>
      </w:r>
      <w:proofErr w:type="spellStart"/>
      <w:r>
        <w:rPr>
          <w:rStyle w:val="AttributeTok"/>
        </w:rPr>
        <w:t>u_values</w:t>
      </w:r>
      <w:proofErr w:type="spellEnd"/>
      <w:r>
        <w:rPr>
          <w:rStyle w:val="AttributeTok"/>
        </w:rPr>
        <w:t xml:space="preserve"> =</w:t>
      </w:r>
      <w:r>
        <w:rPr>
          <w:rStyle w:val="NormalTok"/>
        </w:rPr>
        <w:t xml:space="preserve"> </w:t>
      </w:r>
      <w:r>
        <w:rPr>
          <w:rStyle w:val="FunctionTok"/>
        </w:rPr>
        <w:t>c</w:t>
      </w:r>
      <w:r>
        <w:rPr>
          <w:rStyle w:val="NormalTok"/>
        </w:rPr>
        <w:t>(</w:t>
      </w:r>
      <w:r>
        <w:rPr>
          <w:rStyle w:val="StringTok"/>
        </w:rPr>
        <w:t>"</w:t>
      </w:r>
      <w:proofErr w:type="spellStart"/>
      <w:r>
        <w:rPr>
          <w:rStyle w:val="StringTok"/>
        </w:rPr>
        <w:t>u_pfs</w:t>
      </w:r>
      <w:proofErr w:type="spellEnd"/>
      <w:r>
        <w:rPr>
          <w:rStyle w:val="StringTok"/>
        </w:rPr>
        <w:t>"</w:t>
      </w:r>
      <w:r>
        <w:rPr>
          <w:rStyle w:val="NormalTok"/>
        </w:rPr>
        <w:t xml:space="preserve">, </w:t>
      </w:r>
      <w:r>
        <w:rPr>
          <w:rStyle w:val="StringTok"/>
        </w:rPr>
        <w:t>"</w:t>
      </w:r>
      <w:proofErr w:type="spellStart"/>
      <w:r>
        <w:rPr>
          <w:rStyle w:val="StringTok"/>
        </w:rPr>
        <w:t>u_pd</w:t>
      </w:r>
      <w:proofErr w:type="spellEnd"/>
      <w:r>
        <w:rPr>
          <w:rStyle w:val="StringTok"/>
        </w:rPr>
        <w:t>"</w:t>
      </w:r>
      <w:r>
        <w:rPr>
          <w:rStyle w:val="NormalTok"/>
        </w:rPr>
        <w:t>)</w:t>
      </w:r>
      <w:r>
        <w:br/>
      </w:r>
      <w:r>
        <w:rPr>
          <w:rStyle w:val="NormalTok"/>
        </w:rPr>
        <w:t xml:space="preserve">                        )</w:t>
      </w:r>
    </w:p>
    <w:p w14:paraId="2A432935" w14:textId="77777777" w:rsidR="00E16F21" w:rsidRDefault="00D31999">
      <w:pPr>
        <w:pStyle w:val="SourceCode"/>
      </w:pPr>
      <w:r>
        <w:rPr>
          <w:rStyle w:val="VerbatimChar"/>
        </w:rPr>
        <w:t xml:space="preserve">##                                Mean_QoL_below_min             </w:t>
      </w:r>
      <w:r>
        <w:br/>
      </w:r>
      <w:r>
        <w:rPr>
          <w:rStyle w:val="VerbatimChar"/>
        </w:rPr>
        <w:t xml:space="preserve">## Number of iteration with issue "10"                           </w:t>
      </w:r>
      <w:r>
        <w:br/>
      </w:r>
      <w:r>
        <w:rPr>
          <w:rStyle w:val="VerbatimChar"/>
        </w:rPr>
        <w:t>## Iteration number with issue    "1, 2, 3, 4, 5, 6, 7, 8, 9, 10"</w:t>
      </w:r>
      <w:r>
        <w:br/>
      </w:r>
      <w:r>
        <w:rPr>
          <w:rStyle w:val="VerbatimChar"/>
        </w:rPr>
        <w:t xml:space="preserve">##                                </w:t>
      </w:r>
      <w:proofErr w:type="spellStart"/>
      <w:r>
        <w:rPr>
          <w:rStyle w:val="VerbatimChar"/>
        </w:rPr>
        <w:t>Mean_QoL_above_max</w:t>
      </w:r>
      <w:proofErr w:type="spellEnd"/>
      <w:r>
        <w:br/>
      </w:r>
      <w:r>
        <w:rPr>
          <w:rStyle w:val="VerbatimChar"/>
        </w:rPr>
        <w:t xml:space="preserve">## Number of iteration with issue "0"               </w:t>
      </w:r>
      <w:r>
        <w:br/>
      </w:r>
      <w:r>
        <w:rPr>
          <w:rStyle w:val="VerbatimChar"/>
        </w:rPr>
        <w:t>## Iteration number with issue    "0"</w:t>
      </w:r>
    </w:p>
    <w:p w14:paraId="6D9095DE" w14:textId="77777777" w:rsidR="00E16F21" w:rsidRDefault="00D31999">
      <w:pPr>
        <w:pStyle w:val="SourceCode"/>
      </w:pPr>
      <w:r>
        <w:rPr>
          <w:rStyle w:val="CommentTok"/>
        </w:rPr>
        <w:t># Check convergence of a model output</w:t>
      </w:r>
      <w:r>
        <w:br/>
      </w:r>
      <w:r>
        <w:rPr>
          <w:rStyle w:val="DocumentationTok"/>
        </w:rPr>
        <w:t>## Calculate incremental effectiveness</w:t>
      </w:r>
      <w:r>
        <w:br/>
      </w:r>
      <w:proofErr w:type="spellStart"/>
      <w:r>
        <w:rPr>
          <w:rStyle w:val="NormalTok"/>
        </w:rPr>
        <w:t>l_psa</w:t>
      </w:r>
      <w:r>
        <w:rPr>
          <w:rStyle w:val="SpecialCharTok"/>
        </w:rPr>
        <w:t>$</w:t>
      </w:r>
      <w:r>
        <w:rPr>
          <w:rStyle w:val="NormalTok"/>
        </w:rPr>
        <w:t>effectiveness</w:t>
      </w:r>
      <w:r>
        <w:rPr>
          <w:rStyle w:val="SpecialCharTok"/>
        </w:rPr>
        <w:t>$</w:t>
      </w:r>
      <w:r>
        <w:rPr>
          <w:rStyle w:val="NormalTok"/>
        </w:rPr>
        <w:t>Incremental_effectiveness</w:t>
      </w:r>
      <w:proofErr w:type="spellEnd"/>
      <w:r>
        <w:rPr>
          <w:rStyle w:val="NormalTok"/>
        </w:rPr>
        <w:t xml:space="preserve"> </w:t>
      </w:r>
      <w:r>
        <w:rPr>
          <w:rStyle w:val="OtherTok"/>
        </w:rPr>
        <w:t>&lt;-</w:t>
      </w:r>
      <w:r>
        <w:rPr>
          <w:rStyle w:val="NormalTok"/>
        </w:rPr>
        <w:t xml:space="preserve"> l_psa</w:t>
      </w:r>
      <w:r>
        <w:rPr>
          <w:rStyle w:val="SpecialCharTok"/>
        </w:rPr>
        <w:t>$</w:t>
      </w:r>
      <w:r>
        <w:rPr>
          <w:rStyle w:val="NormalTok"/>
        </w:rPr>
        <w:t>effectiveness</w:t>
      </w:r>
      <w:r>
        <w:rPr>
          <w:rStyle w:val="SpecialCharTok"/>
        </w:rPr>
        <w:t>$</w:t>
      </w:r>
      <w:r>
        <w:rPr>
          <w:rStyle w:val="StringTok"/>
        </w:rPr>
        <w:t>`</w:t>
      </w:r>
      <w:r>
        <w:rPr>
          <w:rStyle w:val="AttributeTok"/>
        </w:rPr>
        <w:t>CDX2 testing and FOLFOX if CDX2-negative</w:t>
      </w:r>
      <w:r>
        <w:rPr>
          <w:rStyle w:val="StringTok"/>
        </w:rPr>
        <w:t>`</w:t>
      </w:r>
      <w:r>
        <w:rPr>
          <w:rStyle w:val="NormalTok"/>
        </w:rPr>
        <w:t xml:space="preserve"> </w:t>
      </w:r>
      <w:r>
        <w:rPr>
          <w:rStyle w:val="SpecialCharTok"/>
        </w:rPr>
        <w:t>-</w:t>
      </w:r>
      <w:r>
        <w:rPr>
          <w:rStyle w:val="NormalTok"/>
        </w:rPr>
        <w:t xml:space="preserve"> l_</w:t>
      </w:r>
      <w:proofErr w:type="spellStart"/>
      <w:r>
        <w:rPr>
          <w:rStyle w:val="NormalTok"/>
        </w:rPr>
        <w:t>psa</w:t>
      </w:r>
      <w:r>
        <w:rPr>
          <w:rStyle w:val="SpecialCharTok"/>
        </w:rPr>
        <w:t>$</w:t>
      </w:r>
      <w:r>
        <w:rPr>
          <w:rStyle w:val="NormalTok"/>
        </w:rPr>
        <w:t>effectiveness</w:t>
      </w:r>
      <w:proofErr w:type="spellEnd"/>
      <w:r>
        <w:rPr>
          <w:rStyle w:val="SpecialCharTok"/>
        </w:rPr>
        <w:t>$</w:t>
      </w:r>
      <w:r>
        <w:rPr>
          <w:rStyle w:val="StringTok"/>
        </w:rPr>
        <w:t>`</w:t>
      </w:r>
      <w:r>
        <w:rPr>
          <w:rStyle w:val="AttributeTok"/>
        </w:rPr>
        <w:t>No CDX2 testing and no FOLFOX</w:t>
      </w:r>
      <w:r>
        <w:rPr>
          <w:rStyle w:val="StringTok"/>
        </w:rPr>
        <w:t>`</w:t>
      </w:r>
      <w:r>
        <w:br/>
      </w:r>
      <w:r>
        <w:rPr>
          <w:rStyle w:val="DocumentationTok"/>
        </w:rPr>
        <w:t>## Plot moving average incremental effectiveness - per 100 iterations</w:t>
      </w:r>
      <w:r>
        <w:br/>
      </w:r>
      <w:proofErr w:type="spellStart"/>
      <w:r>
        <w:rPr>
          <w:rStyle w:val="NormalTok"/>
        </w:rPr>
        <w:t>pacheck</w:t>
      </w:r>
      <w:proofErr w:type="spellEnd"/>
      <w:r>
        <w:rPr>
          <w:rStyle w:val="SpecialCharTok"/>
        </w:rPr>
        <w:t>::</w:t>
      </w:r>
      <w:proofErr w:type="spellStart"/>
      <w:r>
        <w:rPr>
          <w:rStyle w:val="FunctionTok"/>
        </w:rPr>
        <w:t>plot_convergence</w:t>
      </w:r>
      <w:proofErr w:type="spellEnd"/>
      <w:r>
        <w:rPr>
          <w:rStyle w:val="NormalTok"/>
        </w:rPr>
        <w:t>(</w:t>
      </w:r>
      <w:proofErr w:type="spellStart"/>
      <w:r>
        <w:rPr>
          <w:rStyle w:val="NormalTok"/>
        </w:rPr>
        <w:t>l_psa</w:t>
      </w:r>
      <w:r>
        <w:rPr>
          <w:rStyle w:val="SpecialCharTok"/>
        </w:rPr>
        <w:t>$</w:t>
      </w:r>
      <w:r>
        <w:rPr>
          <w:rStyle w:val="NormalTok"/>
        </w:rPr>
        <w:t>effectiveness</w:t>
      </w:r>
      <w:proofErr w:type="spellEnd"/>
      <w:r>
        <w:rPr>
          <w:rStyle w:val="NormalTok"/>
        </w:rPr>
        <w:t xml:space="preserve">, </w:t>
      </w:r>
      <w:r>
        <w:rPr>
          <w:rStyle w:val="AttributeTok"/>
        </w:rPr>
        <w:t>param =</w:t>
      </w:r>
      <w:r>
        <w:rPr>
          <w:rStyle w:val="NormalTok"/>
        </w:rPr>
        <w:t xml:space="preserve"> </w:t>
      </w:r>
      <w:r>
        <w:rPr>
          <w:rStyle w:val="StringTok"/>
        </w:rPr>
        <w:t>"</w:t>
      </w:r>
      <w:proofErr w:type="spellStart"/>
      <w:r>
        <w:rPr>
          <w:rStyle w:val="StringTok"/>
        </w:rPr>
        <w:t>Incremental_effectiveness</w:t>
      </w:r>
      <w:proofErr w:type="spellEnd"/>
      <w:r>
        <w:rPr>
          <w:rStyle w:val="StringTok"/>
        </w:rPr>
        <w:t>"</w:t>
      </w:r>
      <w:r>
        <w:rPr>
          <w:rStyle w:val="NormalTok"/>
        </w:rPr>
        <w:t xml:space="preserve">, </w:t>
      </w:r>
      <w:proofErr w:type="spellStart"/>
      <w:r>
        <w:rPr>
          <w:rStyle w:val="AttributeTok"/>
        </w:rPr>
        <w:t>block_size</w:t>
      </w:r>
      <w:proofErr w:type="spellEnd"/>
      <w:r>
        <w:rPr>
          <w:rStyle w:val="AttributeTok"/>
        </w:rPr>
        <w:t xml:space="preserve"> =</w:t>
      </w:r>
      <w:r>
        <w:rPr>
          <w:rStyle w:val="NormalTok"/>
        </w:rPr>
        <w:t xml:space="preserve"> </w:t>
      </w:r>
      <w:r>
        <w:rPr>
          <w:rStyle w:val="DecValTok"/>
        </w:rPr>
        <w:t>100</w:t>
      </w:r>
      <w:r>
        <w:rPr>
          <w:rStyle w:val="NormalTok"/>
        </w:rPr>
        <w:t xml:space="preserve">) </w:t>
      </w:r>
      <w:r>
        <w:rPr>
          <w:rStyle w:val="CommentTok"/>
        </w:rPr>
        <w:t># Incremental difference varies within 0.002 QALYs over blocks of 100 iterations</w:t>
      </w:r>
    </w:p>
    <w:p w14:paraId="5ED247A7" w14:textId="77777777" w:rsidR="00E16F21" w:rsidRDefault="00D31999">
      <w:pPr>
        <w:pStyle w:val="FirstParagraph"/>
      </w:pPr>
      <w:commentRangeStart w:id="35"/>
      <w:commentRangeStart w:id="36"/>
      <w:r>
        <w:rPr>
          <w:noProof/>
        </w:rPr>
        <w:lastRenderedPageBreak/>
        <w:drawing>
          <wp:inline distT="0" distB="0" distL="0" distR="0" wp14:anchorId="20F47694" wp14:editId="5D75CE00">
            <wp:extent cx="4620126" cy="3696101"/>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8" name="Picture" descr="C:/Users/PouwelsXGLV/AppData/Local/Temp/RtmpspyCSu/preview-6174621350ed.dir/Manuscript_files/figure-docx/valid_inputs_outputs-2.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commentRangeEnd w:id="35"/>
      <w:r w:rsidR="0035077B">
        <w:rPr>
          <w:rStyle w:val="CommentReference"/>
        </w:rPr>
        <w:commentReference w:id="35"/>
      </w:r>
      <w:commentRangeEnd w:id="36"/>
      <w:r w:rsidR="00B37AC4">
        <w:rPr>
          <w:rStyle w:val="CommentReference"/>
        </w:rPr>
        <w:commentReference w:id="36"/>
      </w:r>
    </w:p>
    <w:p w14:paraId="4413C1FC" w14:textId="77777777" w:rsidR="00E16F21" w:rsidRDefault="00D31999">
      <w:pPr>
        <w:pStyle w:val="Heading2"/>
      </w:pPr>
      <w:bookmarkStart w:id="37" w:name="X3177171bdbb9bf6b073865d01555f79362f7768"/>
      <w:bookmarkEnd w:id="22"/>
      <w:r>
        <w:t>Investigating the relationships between inputs and outputs</w:t>
      </w:r>
    </w:p>
    <w:p w14:paraId="4505C51A" w14:textId="74877F75" w:rsidR="00E16F21" w:rsidRDefault="00D31999">
      <w:pPr>
        <w:pStyle w:val="FirstParagraph"/>
      </w:pPr>
      <w:commentRangeStart w:id="38"/>
      <w:r>
        <w:t xml:space="preserve">The </w:t>
      </w:r>
      <w:proofErr w:type="spellStart"/>
      <w:r>
        <w:rPr>
          <w:rStyle w:val="VerbatimChar"/>
        </w:rPr>
        <w:t>pacheck</w:t>
      </w:r>
      <w:proofErr w:type="spellEnd"/>
      <w:r>
        <w:t xml:space="preserve"> package also contains diverse functions to investigate the relation between HE model inputs and outputs. For instance, the correlation matrix or plot between inputs and outputs can be calculated using the </w:t>
      </w:r>
      <w:proofErr w:type="spellStart"/>
      <w:r>
        <w:rPr>
          <w:rStyle w:val="VerbatimChar"/>
        </w:rPr>
        <w:t>generate_cor</w:t>
      </w:r>
      <w:proofErr w:type="spellEnd"/>
      <w:r>
        <w:t xml:space="preserve"> function. </w:t>
      </w:r>
      <w:commentRangeEnd w:id="38"/>
      <w:r w:rsidR="008712E0">
        <w:rPr>
          <w:rStyle w:val="CommentReference"/>
        </w:rPr>
        <w:commentReference w:id="38"/>
      </w:r>
      <w:r>
        <w:t xml:space="preserve">Using the probabilistic inputs and outputs of the </w:t>
      </w:r>
      <w:r>
        <w:rPr>
          <w:rStyle w:val="VerbatimChar"/>
        </w:rPr>
        <w:t>cdx2cea</w:t>
      </w:r>
      <w:r>
        <w:t xml:space="preserve">, one can see that cancer mortality rate, </w:t>
      </w:r>
      <w:proofErr w:type="spellStart"/>
      <w:r>
        <w:rPr>
          <w:rStyle w:val="VerbatimChar"/>
        </w:rPr>
        <w:t>r_DieMets</w:t>
      </w:r>
      <w:proofErr w:type="spellEnd"/>
      <w:r>
        <w:t xml:space="preserve">, is negatively correlated with the total costs of the intervention. This result seems logical since a higher probability of death would lead to shorter survival and thus lower costs. Linear regression </w:t>
      </w:r>
      <w:proofErr w:type="spellStart"/>
      <w:r>
        <w:t>metamodelling</w:t>
      </w:r>
      <w:proofErr w:type="spellEnd"/>
      <w:r>
        <w:t xml:space="preserve"> is also available through </w:t>
      </w:r>
      <w:proofErr w:type="spellStart"/>
      <w:r>
        <w:rPr>
          <w:rStyle w:val="VerbatimChar"/>
        </w:rPr>
        <w:t>pacheck</w:t>
      </w:r>
      <w:proofErr w:type="spellEnd"/>
      <w:r>
        <w:t xml:space="preserve"> (using the </w:t>
      </w:r>
      <w:proofErr w:type="spellStart"/>
      <w:r>
        <w:rPr>
          <w:rStyle w:val="VerbatimChar"/>
        </w:rPr>
        <w:t>lm</w:t>
      </w:r>
      <w:proofErr w:type="spellEnd"/>
      <w:r>
        <w:t xml:space="preserve"> function for the linear regression modelling). </w:t>
      </w:r>
      <w:commentRangeStart w:id="39"/>
      <w:commentRangeStart w:id="40"/>
      <w:r>
        <w:t xml:space="preserve">When estimating the incremental difference in QALYs between the intervention and the comparator, we can see that an increase in utility values of stage II cancer with and without chemotherapy, </w:t>
      </w:r>
      <w:r>
        <w:rPr>
          <w:rStyle w:val="VerbatimChar"/>
        </w:rPr>
        <w:t>u_Stg2</w:t>
      </w:r>
      <w:r>
        <w:t xml:space="preserve"> and </w:t>
      </w:r>
      <w:r>
        <w:rPr>
          <w:rStyle w:val="VerbatimChar"/>
        </w:rPr>
        <w:t>u_Stg2Chemo</w:t>
      </w:r>
      <w:r>
        <w:t xml:space="preserve">, leads to higher incremental QALYs while an increase in the utility value of the metastatic recurrent state leads to lower incremental QALYs. </w:t>
      </w:r>
      <w:commentRangeEnd w:id="39"/>
      <w:r w:rsidR="0021730C">
        <w:rPr>
          <w:rStyle w:val="CommentReference"/>
        </w:rPr>
        <w:commentReference w:id="39"/>
      </w:r>
      <w:commentRangeEnd w:id="40"/>
      <w:r w:rsidR="00EC5711">
        <w:rPr>
          <w:rStyle w:val="CommentReference"/>
        </w:rPr>
        <w:commentReference w:id="40"/>
      </w:r>
      <w:r>
        <w:t xml:space="preserve">Most of the </w:t>
      </w:r>
      <w:proofErr w:type="spellStart"/>
      <w:r>
        <w:t>paramaters</w:t>
      </w:r>
      <w:proofErr w:type="spellEnd"/>
      <w:r>
        <w:t xml:space="preserve"> included in the linear regression metamodel are not statistically significant (</w:t>
      </w:r>
      <w:proofErr w:type="spellStart"/>
      <w:r>
        <w:rPr>
          <w:rStyle w:val="VerbatimChar"/>
        </w:rPr>
        <w:t>lm_metamod</w:t>
      </w:r>
      <w:proofErr w:type="spellEnd"/>
      <w:r>
        <w:t xml:space="preserve">). This metamodel can be validated and, if deemed valid, used to perform sensitivity analysis. This is especially useful for computationally intensive HE models. As mentioned by Jalal et al. metamodel’s parameters may be subject to scale effects and </w:t>
      </w:r>
      <w:proofErr w:type="spellStart"/>
      <w:r>
        <w:t>normalis</w:t>
      </w:r>
      <w:r w:rsidR="00EE7342">
        <w:t>ation</w:t>
      </w:r>
      <w:proofErr w:type="spellEnd"/>
      <w:r w:rsidR="00EE7342">
        <w:t xml:space="preserve"> of the </w:t>
      </w:r>
      <w:r>
        <w:t xml:space="preserve">HE model inputs </w:t>
      </w:r>
      <w:r w:rsidR="00EE7342">
        <w:t xml:space="preserve">may be </w:t>
      </w:r>
      <w:r w:rsidR="00A74577">
        <w:t xml:space="preserve">useful </w:t>
      </w:r>
      <w:r>
        <w:t xml:space="preserve">before </w:t>
      </w:r>
      <w:r w:rsidR="00A74577">
        <w:t xml:space="preserve">applying </w:t>
      </w:r>
      <w:proofErr w:type="spellStart"/>
      <w:r>
        <w:t>metamodelling</w:t>
      </w:r>
      <w:proofErr w:type="spellEnd"/>
      <w:r>
        <w:t xml:space="preserve">, </w:t>
      </w:r>
      <w:r w:rsidR="00A74577">
        <w:t xml:space="preserve">to </w:t>
      </w:r>
      <w:r>
        <w:t>facilitate their interpretation in relation to each other</w:t>
      </w:r>
      <w:r>
        <w:rPr>
          <w:b/>
          <w:bCs/>
        </w:rPr>
        <w:t>[REF]</w:t>
      </w:r>
      <w:r>
        <w:t xml:space="preserve">. </w:t>
      </w:r>
      <w:proofErr w:type="spellStart"/>
      <w:r>
        <w:t>Normalisation</w:t>
      </w:r>
      <w:proofErr w:type="spellEnd"/>
      <w:r>
        <w:t xml:space="preserve"> of inputs has been implemented in </w:t>
      </w:r>
      <w:proofErr w:type="spellStart"/>
      <w:r>
        <w:rPr>
          <w:rStyle w:val="VerbatimChar"/>
        </w:rPr>
        <w:t>pacheck</w:t>
      </w:r>
      <w:proofErr w:type="spellEnd"/>
      <w:r>
        <w:t xml:space="preserve"> within the </w:t>
      </w:r>
      <w:proofErr w:type="spellStart"/>
      <w:r>
        <w:rPr>
          <w:rStyle w:val="VerbatimChar"/>
        </w:rPr>
        <w:t>lm_metamod</w:t>
      </w:r>
      <w:proofErr w:type="spellEnd"/>
      <w:r>
        <w:t>. One can validate the fitted metamodel using the user-defined train-test split proportions or cross-validation using a user-defined number of folds</w:t>
      </w:r>
      <w:r>
        <w:rPr>
          <w:b/>
          <w:bCs/>
        </w:rPr>
        <w:t>[REF]</w:t>
      </w:r>
      <w:r>
        <w:t>. In Box 2, we show how to validate the linear regression metamodel using the test-train split method. The high R</w:t>
      </w:r>
      <w:r>
        <w:rPr>
          <w:vertAlign w:val="superscript"/>
        </w:rPr>
        <w:t>2</w:t>
      </w:r>
      <w:r>
        <w:t xml:space="preserve"> value (0.97) and the position of the prediction versus observation dots in the </w:t>
      </w:r>
      <w:r>
        <w:lastRenderedPageBreak/>
        <w:t xml:space="preserve">calibration dots near the 45 degree line show that the metamodel may be deemed </w:t>
      </w:r>
      <w:r w:rsidR="004C0D3F">
        <w:t xml:space="preserve">sufficiently </w:t>
      </w:r>
      <w:r>
        <w:t xml:space="preserve">valid to estimate the incremental QALYs. Finally, this metamodel can be used to predict these incremental QALYs using an alternative set of parameters in sensitivity analyses. In Box 2, we show that increasing the utility value for the metastatic state, </w:t>
      </w:r>
      <w:proofErr w:type="spellStart"/>
      <w:r>
        <w:rPr>
          <w:rStyle w:val="VerbatimChar"/>
        </w:rPr>
        <w:t>u_Mets</w:t>
      </w:r>
      <w:proofErr w:type="spellEnd"/>
      <w:r>
        <w:t>, to 0.5 (mean value in the probabilistic set was 0.25) increase</w:t>
      </w:r>
      <w:r w:rsidR="00CB4385">
        <w:t>s</w:t>
      </w:r>
      <w:r>
        <w:t xml:space="preserve"> the incremental QALYs by 0.0</w:t>
      </w:r>
      <w:r w:rsidR="00E622D7">
        <w:t>0</w:t>
      </w:r>
      <w:r>
        <w:t xml:space="preserve">1, from 0.035 in the </w:t>
      </w:r>
      <w:proofErr w:type="spellStart"/>
      <w:r>
        <w:t>basecase</w:t>
      </w:r>
      <w:proofErr w:type="spellEnd"/>
      <w:r>
        <w:t xml:space="preserve"> to 0.036. Box 2 illustrates how to use the functions of </w:t>
      </w:r>
      <w:proofErr w:type="spellStart"/>
      <w:r>
        <w:rPr>
          <w:rStyle w:val="VerbatimChar"/>
        </w:rPr>
        <w:t>pacheck</w:t>
      </w:r>
      <w:proofErr w:type="spellEnd"/>
      <w:r>
        <w:t xml:space="preserve"> to investigate the relationships between HE model inputs and outputs.</w:t>
      </w:r>
    </w:p>
    <w:p w14:paraId="09674726" w14:textId="77777777" w:rsidR="00E16F21" w:rsidRDefault="00D31999">
      <w:pPr>
        <w:pStyle w:val="BodyText"/>
      </w:pPr>
      <w:r>
        <w:rPr>
          <w:i/>
          <w:iCs/>
        </w:rPr>
        <w:t xml:space="preserve">Box 2: Example R code of how to use the </w:t>
      </w:r>
      <w:proofErr w:type="spellStart"/>
      <w:r>
        <w:rPr>
          <w:rStyle w:val="VerbatimChar"/>
          <w:i/>
          <w:iCs/>
        </w:rPr>
        <w:t>pacheck</w:t>
      </w:r>
      <w:proofErr w:type="spellEnd"/>
      <w:r>
        <w:rPr>
          <w:i/>
          <w:iCs/>
        </w:rPr>
        <w:t xml:space="preserve"> package to assess the relationships between inputs and outputs.</w:t>
      </w:r>
    </w:p>
    <w:p w14:paraId="5A2121F8" w14:textId="77777777" w:rsidR="00E16F21" w:rsidRDefault="00D31999">
      <w:pPr>
        <w:pStyle w:val="SourceCode"/>
      </w:pPr>
      <w:r>
        <w:rPr>
          <w:rStyle w:val="CommentTok"/>
        </w:rPr>
        <w:t># Generate correlation matrix between inputs and outputs</w:t>
      </w:r>
      <w:r>
        <w:br/>
      </w:r>
      <w:r>
        <w:rPr>
          <w:rStyle w:val="DocumentationTok"/>
        </w:rPr>
        <w:t xml:space="preserve">## Transform </w:t>
      </w:r>
      <w:proofErr w:type="spellStart"/>
      <w:r>
        <w:rPr>
          <w:rStyle w:val="DocumentationTok"/>
        </w:rPr>
        <w:t>l_psa</w:t>
      </w:r>
      <w:proofErr w:type="spellEnd"/>
      <w:r>
        <w:rPr>
          <w:rStyle w:val="DocumentationTok"/>
        </w:rPr>
        <w:t xml:space="preserve"> parameters and outcomes in one </w:t>
      </w:r>
      <w:proofErr w:type="spellStart"/>
      <w:r>
        <w:rPr>
          <w:rStyle w:val="DocumentationTok"/>
        </w:rPr>
        <w:t>dataframe</w:t>
      </w:r>
      <w:proofErr w:type="spellEnd"/>
      <w:r>
        <w:br/>
      </w:r>
      <w:r>
        <w:rPr>
          <w:rStyle w:val="NormalTok"/>
        </w:rPr>
        <w:t xml:space="preserve">df_psa_cdx2cea </w:t>
      </w:r>
      <w:r>
        <w:rPr>
          <w:rStyle w:val="OtherTok"/>
        </w:rPr>
        <w:t>&lt;-</w:t>
      </w:r>
      <w:r>
        <w:rPr>
          <w:rStyle w:val="NormalTok"/>
        </w:rPr>
        <w:t xml:space="preserve"> </w:t>
      </w:r>
      <w:proofErr w:type="spellStart"/>
      <w:r>
        <w:rPr>
          <w:rStyle w:val="FunctionTok"/>
        </w:rPr>
        <w:t>cbind</w:t>
      </w:r>
      <w:proofErr w:type="spellEnd"/>
      <w:r>
        <w:rPr>
          <w:rStyle w:val="NormalTok"/>
        </w:rPr>
        <w:t>(</w:t>
      </w:r>
      <w:proofErr w:type="spellStart"/>
      <w:r>
        <w:rPr>
          <w:rStyle w:val="NormalTok"/>
        </w:rPr>
        <w:t>l_psa</w:t>
      </w:r>
      <w:r>
        <w:rPr>
          <w:rStyle w:val="SpecialCharTok"/>
        </w:rPr>
        <w:t>$</w:t>
      </w:r>
      <w:r>
        <w:rPr>
          <w:rStyle w:val="NormalTok"/>
        </w:rPr>
        <w:t>parameters</w:t>
      </w:r>
      <w:proofErr w:type="spellEnd"/>
      <w:r>
        <w:rPr>
          <w:rStyle w:val="NormalTok"/>
        </w:rPr>
        <w:t xml:space="preserve">, </w:t>
      </w:r>
      <w:r>
        <w:br/>
      </w:r>
      <w:r>
        <w:rPr>
          <w:rStyle w:val="NormalTok"/>
        </w:rPr>
        <w:t xml:space="preserve">                        </w:t>
      </w:r>
      <w:proofErr w:type="spellStart"/>
      <w:r>
        <w:rPr>
          <w:rStyle w:val="NormalTok"/>
        </w:rPr>
        <w:t>l_psa</w:t>
      </w:r>
      <w:r>
        <w:rPr>
          <w:rStyle w:val="SpecialCharTok"/>
        </w:rPr>
        <w:t>$</w:t>
      </w:r>
      <w:r>
        <w:rPr>
          <w:rStyle w:val="NormalTok"/>
        </w:rPr>
        <w:t>effectiveness</w:t>
      </w:r>
      <w:proofErr w:type="spellEnd"/>
      <w:r>
        <w:rPr>
          <w:rStyle w:val="NormalTok"/>
        </w:rPr>
        <w:t xml:space="preserve">, </w:t>
      </w:r>
      <w:r>
        <w:br/>
      </w:r>
      <w:r>
        <w:rPr>
          <w:rStyle w:val="NormalTok"/>
        </w:rPr>
        <w:t xml:space="preserve">                        </w:t>
      </w:r>
      <w:proofErr w:type="spellStart"/>
      <w:r>
        <w:rPr>
          <w:rStyle w:val="NormalTok"/>
        </w:rPr>
        <w:t>l_psa</w:t>
      </w:r>
      <w:r>
        <w:rPr>
          <w:rStyle w:val="SpecialCharTok"/>
        </w:rPr>
        <w:t>$</w:t>
      </w:r>
      <w:r>
        <w:rPr>
          <w:rStyle w:val="NormalTok"/>
        </w:rPr>
        <w:t>cost</w:t>
      </w:r>
      <w:proofErr w:type="spellEnd"/>
      <w:r>
        <w:rPr>
          <w:rStyle w:val="NormalTok"/>
        </w:rPr>
        <w:t>)</w:t>
      </w:r>
      <w:r>
        <w:br/>
      </w:r>
      <w:proofErr w:type="spellStart"/>
      <w:r>
        <w:rPr>
          <w:rStyle w:val="NormalTok"/>
        </w:rPr>
        <w:t>tbl_cor</w:t>
      </w:r>
      <w:proofErr w:type="spellEnd"/>
      <w:r>
        <w:rPr>
          <w:rStyle w:val="NormalTok"/>
        </w:rPr>
        <w:t xml:space="preserve"> </w:t>
      </w:r>
      <w:r>
        <w:rPr>
          <w:rStyle w:val="OtherTok"/>
        </w:rPr>
        <w:t>&lt;-</w:t>
      </w:r>
      <w:r>
        <w:rPr>
          <w:rStyle w:val="NormalTok"/>
        </w:rPr>
        <w:t xml:space="preserve"> </w:t>
      </w:r>
      <w:proofErr w:type="spellStart"/>
      <w:r>
        <w:rPr>
          <w:rStyle w:val="NormalTok"/>
        </w:rPr>
        <w:t>pacheck</w:t>
      </w:r>
      <w:proofErr w:type="spellEnd"/>
      <w:r>
        <w:rPr>
          <w:rStyle w:val="SpecialCharTok"/>
        </w:rPr>
        <w:t>::</w:t>
      </w:r>
      <w:proofErr w:type="spellStart"/>
      <w:r>
        <w:rPr>
          <w:rStyle w:val="FunctionTok"/>
        </w:rPr>
        <w:t>generate_cor</w:t>
      </w:r>
      <w:proofErr w:type="spellEnd"/>
      <w:r>
        <w:rPr>
          <w:rStyle w:val="NormalTok"/>
        </w:rPr>
        <w:t xml:space="preserve">(df_psa_cdx2cea[, </w:t>
      </w:r>
      <w:r>
        <w:rPr>
          <w:rStyle w:val="FunctionTok"/>
        </w:rPr>
        <w:t>c</w:t>
      </w:r>
      <w:r>
        <w:rPr>
          <w:rStyle w:val="NormalTok"/>
        </w:rPr>
        <w:t>(</w:t>
      </w:r>
      <w:r>
        <w:rPr>
          <w:rStyle w:val="DecValTok"/>
        </w:rPr>
        <w:t>1</w:t>
      </w:r>
      <w:r>
        <w:rPr>
          <w:rStyle w:val="SpecialCharTok"/>
        </w:rPr>
        <w:t>:</w:t>
      </w:r>
      <w:r>
        <w:rPr>
          <w:rStyle w:val="DecValTok"/>
        </w:rPr>
        <w:t>5</w:t>
      </w:r>
      <w:r>
        <w:rPr>
          <w:rStyle w:val="NormalTok"/>
        </w:rPr>
        <w:t xml:space="preserve">, </w:t>
      </w:r>
      <w:proofErr w:type="spellStart"/>
      <w:r>
        <w:rPr>
          <w:rStyle w:val="FunctionTok"/>
        </w:rPr>
        <w:t>ncol</w:t>
      </w:r>
      <w:proofErr w:type="spellEnd"/>
      <w:r>
        <w:rPr>
          <w:rStyle w:val="NormalTok"/>
        </w:rPr>
        <w:t xml:space="preserve">(df_psa_cdx2cea))]) </w:t>
      </w:r>
      <w:r>
        <w:rPr>
          <w:rStyle w:val="CommentTok"/>
        </w:rPr>
        <w:t># only 5 first parameters and costs of the intervention</w:t>
      </w:r>
      <w:r>
        <w:br/>
      </w:r>
      <w:proofErr w:type="spellStart"/>
      <w:r>
        <w:rPr>
          <w:rStyle w:val="NormalTok"/>
        </w:rPr>
        <w:t>tbl_cor</w:t>
      </w:r>
      <w:proofErr w:type="spellEnd"/>
      <w:r>
        <w:rPr>
          <w:rStyle w:val="NormalTok"/>
        </w:rPr>
        <w:t xml:space="preserve">[, </w:t>
      </w:r>
      <w:r>
        <w:rPr>
          <w:rStyle w:val="StringTok"/>
        </w:rPr>
        <w:t>"CDX2 testing and FOLFOX if CDX2-negative"</w:t>
      </w:r>
      <w:r>
        <w:rPr>
          <w:rStyle w:val="NormalTok"/>
        </w:rPr>
        <w:t xml:space="preserve">] </w:t>
      </w:r>
      <w:r>
        <w:rPr>
          <w:rStyle w:val="CommentTok"/>
        </w:rPr>
        <w:t># only correlation with outcome</w:t>
      </w:r>
    </w:p>
    <w:p w14:paraId="44210488" w14:textId="77777777" w:rsidR="00E16F21" w:rsidRDefault="00D31999">
      <w:pPr>
        <w:pStyle w:val="SourceCode"/>
      </w:pPr>
      <w:r>
        <w:rPr>
          <w:rStyle w:val="VerbatimChar"/>
        </w:rPr>
        <w:t xml:space="preserve">##                                </w:t>
      </w:r>
      <w:proofErr w:type="spellStart"/>
      <w:r>
        <w:rPr>
          <w:rStyle w:val="VerbatimChar"/>
        </w:rPr>
        <w:t>r_DieMets</w:t>
      </w:r>
      <w:proofErr w:type="spellEnd"/>
      <w:r>
        <w:rPr>
          <w:rStyle w:val="VerbatimChar"/>
        </w:rPr>
        <w:t xml:space="preserve"> </w:t>
      </w:r>
      <w:r>
        <w:br/>
      </w:r>
      <w:r>
        <w:rPr>
          <w:rStyle w:val="VerbatimChar"/>
        </w:rPr>
        <w:t xml:space="preserve">##                             -0.508554559 </w:t>
      </w:r>
      <w:r>
        <w:br/>
      </w:r>
      <w:r>
        <w:rPr>
          <w:rStyle w:val="VerbatimChar"/>
        </w:rPr>
        <w:t xml:space="preserve">##                           r_RecurCDX2pos </w:t>
      </w:r>
      <w:r>
        <w:br/>
      </w:r>
      <w:r>
        <w:rPr>
          <w:rStyle w:val="VerbatimChar"/>
        </w:rPr>
        <w:t xml:space="preserve">##                              0.750189815 </w:t>
      </w:r>
      <w:r>
        <w:br/>
      </w:r>
      <w:r>
        <w:rPr>
          <w:rStyle w:val="VerbatimChar"/>
        </w:rPr>
        <w:t xml:space="preserve">##                          hr_RecurCDX2neg </w:t>
      </w:r>
      <w:r>
        <w:br/>
      </w:r>
      <w:r>
        <w:rPr>
          <w:rStyle w:val="VerbatimChar"/>
        </w:rPr>
        <w:t xml:space="preserve">##                             -0.312984661 </w:t>
      </w:r>
      <w:r>
        <w:br/>
      </w:r>
      <w:r>
        <w:rPr>
          <w:rStyle w:val="VerbatimChar"/>
        </w:rPr>
        <w:t xml:space="preserve">##                                   </w:t>
      </w:r>
      <w:proofErr w:type="spellStart"/>
      <w:r>
        <w:rPr>
          <w:rStyle w:val="VerbatimChar"/>
        </w:rPr>
        <w:t>p_Mets</w:t>
      </w:r>
      <w:proofErr w:type="spellEnd"/>
      <w:r>
        <w:rPr>
          <w:rStyle w:val="VerbatimChar"/>
        </w:rPr>
        <w:t xml:space="preserve"> </w:t>
      </w:r>
      <w:r>
        <w:br/>
      </w:r>
      <w:r>
        <w:rPr>
          <w:rStyle w:val="VerbatimChar"/>
        </w:rPr>
        <w:t xml:space="preserve">##                             -0.001900022 </w:t>
      </w:r>
      <w:r>
        <w:br/>
      </w:r>
      <w:r>
        <w:rPr>
          <w:rStyle w:val="VerbatimChar"/>
        </w:rPr>
        <w:t xml:space="preserve">##                                p_CDX2neg </w:t>
      </w:r>
      <w:r>
        <w:br/>
      </w:r>
      <w:r>
        <w:rPr>
          <w:rStyle w:val="VerbatimChar"/>
        </w:rPr>
        <w:t xml:space="preserve">##                              0.049150333 </w:t>
      </w:r>
      <w:r>
        <w:br/>
      </w:r>
      <w:r>
        <w:rPr>
          <w:rStyle w:val="VerbatimChar"/>
        </w:rPr>
        <w:t xml:space="preserve">## CDX2 testing and FOLFOX if CDX2-negative </w:t>
      </w:r>
      <w:r>
        <w:br/>
      </w:r>
      <w:r>
        <w:rPr>
          <w:rStyle w:val="VerbatimChar"/>
        </w:rPr>
        <w:t>##                              1.000000000</w:t>
      </w:r>
    </w:p>
    <w:p w14:paraId="41B79C4A" w14:textId="77777777" w:rsidR="00E16F21" w:rsidRDefault="00D31999">
      <w:pPr>
        <w:pStyle w:val="SourceCode"/>
      </w:pPr>
      <w:proofErr w:type="spellStart"/>
      <w:r>
        <w:rPr>
          <w:rStyle w:val="NormalTok"/>
        </w:rPr>
        <w:t>p_cor</w:t>
      </w:r>
      <w:proofErr w:type="spellEnd"/>
      <w:r>
        <w:rPr>
          <w:rStyle w:val="NormalTok"/>
        </w:rPr>
        <w:t xml:space="preserve"> </w:t>
      </w:r>
      <w:r>
        <w:rPr>
          <w:rStyle w:val="OtherTok"/>
        </w:rPr>
        <w:t>&lt;-</w:t>
      </w:r>
      <w:r>
        <w:rPr>
          <w:rStyle w:val="NormalTok"/>
        </w:rPr>
        <w:t xml:space="preserve"> </w:t>
      </w:r>
      <w:proofErr w:type="spellStart"/>
      <w:r>
        <w:rPr>
          <w:rStyle w:val="NormalTok"/>
        </w:rPr>
        <w:t>pacheck</w:t>
      </w:r>
      <w:proofErr w:type="spellEnd"/>
      <w:r>
        <w:rPr>
          <w:rStyle w:val="SpecialCharTok"/>
        </w:rPr>
        <w:t>::</w:t>
      </w:r>
      <w:proofErr w:type="spellStart"/>
      <w:r>
        <w:rPr>
          <w:rStyle w:val="FunctionTok"/>
        </w:rPr>
        <w:t>generate_cor</w:t>
      </w:r>
      <w:proofErr w:type="spellEnd"/>
      <w:r>
        <w:rPr>
          <w:rStyle w:val="NormalTok"/>
        </w:rPr>
        <w:t>(df_psa_cdx2cea,</w:t>
      </w:r>
      <w:r>
        <w:br/>
      </w:r>
      <w:r>
        <w:rPr>
          <w:rStyle w:val="NormalTok"/>
        </w:rPr>
        <w:t xml:space="preserve">                               </w:t>
      </w:r>
      <w:r>
        <w:rPr>
          <w:rStyle w:val="AttributeTok"/>
        </w:rPr>
        <w:t>figure =</w:t>
      </w:r>
      <w:r>
        <w:rPr>
          <w:rStyle w:val="NormalTok"/>
        </w:rPr>
        <w:t xml:space="preserve"> T) </w:t>
      </w:r>
      <w:r>
        <w:rPr>
          <w:rStyle w:val="CommentTok"/>
        </w:rPr>
        <w:t># correlation matrix using 'tile' plot from ggplot2</w:t>
      </w:r>
      <w:r>
        <w:br/>
      </w:r>
      <w:r>
        <w:br/>
      </w:r>
      <w:r>
        <w:rPr>
          <w:rStyle w:val="CommentTok"/>
        </w:rPr>
        <w:t># Fit linear metamodel to predict the difference in QALYs between strategies using all parameters, except costs</w:t>
      </w:r>
      <w:r>
        <w:br/>
      </w:r>
      <w:proofErr w:type="spellStart"/>
      <w:r>
        <w:rPr>
          <w:rStyle w:val="NormalTok"/>
        </w:rPr>
        <w:t>v_x_vars</w:t>
      </w:r>
      <w:proofErr w:type="spellEnd"/>
      <w:r>
        <w:rPr>
          <w:rStyle w:val="NormalTok"/>
        </w:rPr>
        <w:t xml:space="preserve"> </w:t>
      </w:r>
      <w:r>
        <w:rPr>
          <w:rStyle w:val="OtherTok"/>
        </w:rPr>
        <w:t>&lt;-</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w:t>
      </w:r>
      <w:r>
        <w:rPr>
          <w:rStyle w:val="FunctionTok"/>
        </w:rPr>
        <w:t>grep</w:t>
      </w:r>
      <w:r>
        <w:rPr>
          <w:rStyle w:val="NormalTok"/>
        </w:rPr>
        <w:t>(</w:t>
      </w:r>
      <w:r>
        <w:rPr>
          <w:rStyle w:val="StringTok"/>
        </w:rPr>
        <w:t>"^c_"</w:t>
      </w:r>
      <w:r>
        <w:rPr>
          <w:rStyle w:val="NormalTok"/>
        </w:rPr>
        <w:t xml:space="preserve">, </w:t>
      </w:r>
      <w:proofErr w:type="spellStart"/>
      <w:r>
        <w:rPr>
          <w:rStyle w:val="NormalTok"/>
        </w:rPr>
        <w:t>l_psa</w:t>
      </w:r>
      <w:r>
        <w:rPr>
          <w:rStyle w:val="SpecialCharTok"/>
        </w:rPr>
        <w:t>$</w:t>
      </w:r>
      <w:r>
        <w:rPr>
          <w:rStyle w:val="NormalTok"/>
        </w:rPr>
        <w:t>parnames</w:t>
      </w:r>
      <w:proofErr w:type="spellEnd"/>
      <w:r>
        <w:rPr>
          <w:rStyle w:val="NormalTok"/>
        </w:rPr>
        <w:t xml:space="preserve">, </w:t>
      </w:r>
      <w:r>
        <w:rPr>
          <w:rStyle w:val="AttributeTok"/>
        </w:rPr>
        <w:t>invert =</w:t>
      </w:r>
      <w:r>
        <w:rPr>
          <w:rStyle w:val="NormalTok"/>
        </w:rPr>
        <w:t xml:space="preserve"> T)]</w:t>
      </w:r>
      <w:r>
        <w:br/>
      </w:r>
      <w:proofErr w:type="spellStart"/>
      <w:r>
        <w:rPr>
          <w:rStyle w:val="NormalTok"/>
        </w:rPr>
        <w:t>y_var</w:t>
      </w:r>
      <w:proofErr w:type="spellEnd"/>
      <w:r>
        <w:rPr>
          <w:rStyle w:val="NormalTok"/>
        </w:rPr>
        <w:t xml:space="preserve"> </w:t>
      </w:r>
      <w:r>
        <w:rPr>
          <w:rStyle w:val="OtherTok"/>
        </w:rPr>
        <w:t>&lt;-</w:t>
      </w:r>
      <w:r>
        <w:rPr>
          <w:rStyle w:val="NormalTok"/>
        </w:rPr>
        <w:t xml:space="preserve"> </w:t>
      </w:r>
      <w:r>
        <w:rPr>
          <w:rStyle w:val="FunctionTok"/>
        </w:rPr>
        <w:t>names</w:t>
      </w:r>
      <w:r>
        <w:rPr>
          <w:rStyle w:val="NormalTok"/>
        </w:rPr>
        <w:t>(</w:t>
      </w:r>
      <w:proofErr w:type="spellStart"/>
      <w:r>
        <w:rPr>
          <w:rStyle w:val="NormalTok"/>
        </w:rPr>
        <w:t>l_psa</w:t>
      </w:r>
      <w:r>
        <w:rPr>
          <w:rStyle w:val="SpecialCharTok"/>
        </w:rPr>
        <w:t>$</w:t>
      </w:r>
      <w:r>
        <w:rPr>
          <w:rStyle w:val="NormalTok"/>
        </w:rPr>
        <w:t>effectiveness</w:t>
      </w:r>
      <w:proofErr w:type="spellEnd"/>
      <w:r>
        <w:rPr>
          <w:rStyle w:val="NormalTok"/>
        </w:rPr>
        <w:t>)[</w:t>
      </w:r>
      <w:r>
        <w:rPr>
          <w:rStyle w:val="DecValTok"/>
        </w:rPr>
        <w:t>3</w:t>
      </w:r>
      <w:r>
        <w:rPr>
          <w:rStyle w:val="NormalTok"/>
        </w:rPr>
        <w:t>]</w:t>
      </w:r>
      <w:r>
        <w:br/>
      </w:r>
      <w:proofErr w:type="spellStart"/>
      <w:r>
        <w:rPr>
          <w:rStyle w:val="NormalTok"/>
        </w:rPr>
        <w:t>lm_metamod</w:t>
      </w:r>
      <w:proofErr w:type="spellEnd"/>
      <w:r>
        <w:rPr>
          <w:rStyle w:val="NormalTok"/>
        </w:rPr>
        <w:t xml:space="preserve"> </w:t>
      </w:r>
      <w:r>
        <w:rPr>
          <w:rStyle w:val="OtherTok"/>
        </w:rPr>
        <w:t>&lt;-</w:t>
      </w:r>
      <w:r>
        <w:rPr>
          <w:rStyle w:val="NormalTok"/>
        </w:rPr>
        <w:t xml:space="preserve"> </w:t>
      </w:r>
      <w:proofErr w:type="spellStart"/>
      <w:r>
        <w:rPr>
          <w:rStyle w:val="NormalTok"/>
        </w:rPr>
        <w:t>pacheck</w:t>
      </w:r>
      <w:proofErr w:type="spellEnd"/>
      <w:r>
        <w:rPr>
          <w:rStyle w:val="SpecialCharTok"/>
        </w:rPr>
        <w:t>::</w:t>
      </w:r>
      <w:proofErr w:type="spellStart"/>
      <w:r>
        <w:rPr>
          <w:rStyle w:val="FunctionTok"/>
        </w:rPr>
        <w:t>fit_lm_metamodel</w:t>
      </w:r>
      <w:proofErr w:type="spellEnd"/>
      <w:r>
        <w:rPr>
          <w:rStyle w:val="NormalTok"/>
        </w:rPr>
        <w:t>(</w:t>
      </w:r>
      <w:proofErr w:type="spellStart"/>
      <w:r>
        <w:rPr>
          <w:rStyle w:val="AttributeTok"/>
        </w:rPr>
        <w:t>y_var</w:t>
      </w:r>
      <w:proofErr w:type="spellEnd"/>
      <w:r>
        <w:rPr>
          <w:rStyle w:val="AttributeTok"/>
        </w:rPr>
        <w:t xml:space="preserve"> =</w:t>
      </w:r>
      <w:r>
        <w:rPr>
          <w:rStyle w:val="NormalTok"/>
        </w:rPr>
        <w:t xml:space="preserve"> </w:t>
      </w:r>
      <w:proofErr w:type="spellStart"/>
      <w:r>
        <w:rPr>
          <w:rStyle w:val="NormalTok"/>
        </w:rPr>
        <w:t>y_var</w:t>
      </w:r>
      <w:proofErr w:type="spellEnd"/>
      <w:r>
        <w:rPr>
          <w:rStyle w:val="NormalTok"/>
        </w:rPr>
        <w:t xml:space="preserve">,  </w:t>
      </w:r>
      <w:r>
        <w:br/>
      </w:r>
      <w:r>
        <w:rPr>
          <w:rStyle w:val="NormalTok"/>
        </w:rPr>
        <w:t xml:space="preserve">                                        </w:t>
      </w:r>
      <w:proofErr w:type="spellStart"/>
      <w:r>
        <w:rPr>
          <w:rStyle w:val="AttributeTok"/>
        </w:rPr>
        <w:t>x_vars</w:t>
      </w:r>
      <w:proofErr w:type="spellEnd"/>
      <w:r>
        <w:rPr>
          <w:rStyle w:val="AttributeTok"/>
        </w:rPr>
        <w:t xml:space="preserve"> =</w:t>
      </w:r>
      <w:r>
        <w:rPr>
          <w:rStyle w:val="NormalTok"/>
        </w:rPr>
        <w:t xml:space="preserve"> </w:t>
      </w:r>
      <w:proofErr w:type="spellStart"/>
      <w:r>
        <w:rPr>
          <w:rStyle w:val="NormalTok"/>
        </w:rPr>
        <w:t>v_x_vars</w:t>
      </w:r>
      <w:proofErr w:type="spellEnd"/>
      <w:r>
        <w:rPr>
          <w:rStyle w:val="NormalTok"/>
        </w:rPr>
        <w:t xml:space="preserve">, </w:t>
      </w:r>
      <w:r>
        <w:rPr>
          <w:rStyle w:val="CommentTok"/>
        </w:rPr>
        <w:t xml:space="preserve"># </w:t>
      </w:r>
      <w:proofErr w:type="spellStart"/>
      <w:r>
        <w:rPr>
          <w:rStyle w:val="CommentTok"/>
        </w:rPr>
        <w:t>altenatively</w:t>
      </w:r>
      <w:proofErr w:type="spellEnd"/>
      <w:r>
        <w:rPr>
          <w:rStyle w:val="CommentTok"/>
        </w:rPr>
        <w:t>, the names of the parameters can be used</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df_psa_cdx2cea, </w:t>
      </w:r>
      <w:r>
        <w:br/>
      </w:r>
      <w:r>
        <w:rPr>
          <w:rStyle w:val="NormalTok"/>
        </w:rPr>
        <w:t xml:space="preserve">                                        </w:t>
      </w:r>
      <w:proofErr w:type="spellStart"/>
      <w:r>
        <w:rPr>
          <w:rStyle w:val="AttributeTok"/>
        </w:rPr>
        <w:t>seed_num</w:t>
      </w:r>
      <w:proofErr w:type="spellEnd"/>
      <w:r>
        <w:rPr>
          <w:rStyle w:val="AttributeTok"/>
        </w:rPr>
        <w:t xml:space="preserve"> =</w:t>
      </w:r>
      <w:r>
        <w:rPr>
          <w:rStyle w:val="NormalTok"/>
        </w:rPr>
        <w:t xml:space="preserve"> </w:t>
      </w:r>
      <w:r>
        <w:rPr>
          <w:rStyle w:val="DecValTok"/>
        </w:rPr>
        <w:t>123</w:t>
      </w:r>
      <w:r>
        <w:rPr>
          <w:rStyle w:val="NormalTok"/>
        </w:rPr>
        <w:t xml:space="preserve"> </w:t>
      </w:r>
      <w:r>
        <w:rPr>
          <w:rStyle w:val="CommentTok"/>
        </w:rPr>
        <w:t># seed number for reproducibility</w:t>
      </w:r>
      <w:r>
        <w:br/>
      </w:r>
      <w:r>
        <w:rPr>
          <w:rStyle w:val="NormalTok"/>
        </w:rPr>
        <w:t xml:space="preserve">                                        )</w:t>
      </w:r>
      <w:r>
        <w:br/>
      </w:r>
      <w:r>
        <w:rPr>
          <w:rStyle w:val="FunctionTok"/>
        </w:rPr>
        <w:lastRenderedPageBreak/>
        <w:t>summary</w:t>
      </w:r>
      <w:r>
        <w:rPr>
          <w:rStyle w:val="NormalTok"/>
        </w:rPr>
        <w:t>(</w:t>
      </w:r>
      <w:proofErr w:type="spellStart"/>
      <w:r>
        <w:rPr>
          <w:rStyle w:val="NormalTok"/>
        </w:rPr>
        <w:t>lm_metamod</w:t>
      </w:r>
      <w:r>
        <w:rPr>
          <w:rStyle w:val="SpecialCharTok"/>
        </w:rPr>
        <w:t>$</w:t>
      </w:r>
      <w:r>
        <w:rPr>
          <w:rStyle w:val="NormalTok"/>
        </w:rPr>
        <w:t>fit</w:t>
      </w:r>
      <w:proofErr w:type="spellEnd"/>
      <w:r>
        <w:rPr>
          <w:rStyle w:val="NormalTok"/>
        </w:rPr>
        <w:t xml:space="preserve">) </w:t>
      </w:r>
      <w:r>
        <w:rPr>
          <w:rStyle w:val="CommentTok"/>
        </w:rPr>
        <w:t># provides an overview of estimated linear metamodel parameters</w:t>
      </w:r>
    </w:p>
    <w:p w14:paraId="3BF39647" w14:textId="77777777" w:rsidR="00E16F21" w:rsidRDefault="00D31999">
      <w:pPr>
        <w:pStyle w:val="SourceCode"/>
      </w:pPr>
      <w:r>
        <w:rPr>
          <w:rStyle w:val="VerbatimChar"/>
        </w:rPr>
        <w:t xml:space="preserve">## </w:t>
      </w:r>
      <w:r>
        <w:br/>
      </w:r>
      <w:r>
        <w:rPr>
          <w:rStyle w:val="VerbatimChar"/>
        </w:rPr>
        <w:t>## Call:</w:t>
      </w:r>
      <w:r>
        <w:br/>
      </w:r>
      <w:r>
        <w:rPr>
          <w:rStyle w:val="VerbatimChar"/>
        </w:rPr>
        <w:t xml:space="preserve">## </w:t>
      </w:r>
      <w:proofErr w:type="spellStart"/>
      <w:r>
        <w:rPr>
          <w:rStyle w:val="VerbatimChar"/>
        </w:rPr>
        <w:t>lm</w:t>
      </w:r>
      <w:proofErr w:type="spellEnd"/>
      <w:r>
        <w:rPr>
          <w:rStyle w:val="VerbatimChar"/>
        </w:rPr>
        <w:t xml:space="preserve">(formula = form, data = </w:t>
      </w:r>
      <w:proofErr w:type="spellStart"/>
      <w:r>
        <w:rPr>
          <w:rStyle w:val="VerbatimChar"/>
        </w:rPr>
        <w:t>df</w:t>
      </w:r>
      <w:proofErr w:type="spellEnd"/>
      <w:r>
        <w:rPr>
          <w:rStyle w:val="VerbatimChar"/>
        </w:rPr>
        <w:t>)</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xml:space="preserve">##                          Estimate    Std. Error  t value             </w:t>
      </w:r>
      <w:proofErr w:type="spellStart"/>
      <w:r>
        <w:rPr>
          <w:rStyle w:val="VerbatimChar"/>
        </w:rPr>
        <w:t>Pr</w:t>
      </w:r>
      <w:proofErr w:type="spellEnd"/>
      <w:r>
        <w:rPr>
          <w:rStyle w:val="VerbatimChar"/>
        </w:rPr>
        <w:t>(&gt;|t|)</w:t>
      </w:r>
      <w:r>
        <w:br/>
      </w:r>
      <w:r>
        <w:rPr>
          <w:rStyle w:val="VerbatimChar"/>
        </w:rPr>
        <w:t>## (Intercept)          0.1684922598  0.0828378588    2.034               0.0422</w:t>
      </w:r>
      <w:r>
        <w:br/>
      </w:r>
      <w:r>
        <w:rPr>
          <w:rStyle w:val="VerbatimChar"/>
        </w:rPr>
        <w:t xml:space="preserve">## </w:t>
      </w:r>
      <w:proofErr w:type="spellStart"/>
      <w:r>
        <w:rPr>
          <w:rStyle w:val="VerbatimChar"/>
        </w:rPr>
        <w:t>r_DieMets</w:t>
      </w:r>
      <w:proofErr w:type="spellEnd"/>
      <w:r>
        <w:rPr>
          <w:rStyle w:val="VerbatimChar"/>
        </w:rPr>
        <w:t xml:space="preserve">            0.0088003017  0.0229356484    0.384               0.7013</w:t>
      </w:r>
      <w:r>
        <w:br/>
      </w:r>
      <w:r>
        <w:rPr>
          <w:rStyle w:val="VerbatimChar"/>
        </w:rPr>
        <w:t>## r_RecurCDX2pos      -1.9742925140  0.1951303413  -10.118 &lt; 0.0000000000000002</w:t>
      </w:r>
      <w:r>
        <w:br/>
      </w:r>
      <w:r>
        <w:rPr>
          <w:rStyle w:val="VerbatimChar"/>
        </w:rPr>
        <w:t>## hr_RecurCDX2neg     -0.0031447830  0.0002095364  -15.008 &lt; 0.0000000000000002</w:t>
      </w:r>
      <w:r>
        <w:br/>
      </w:r>
      <w:r>
        <w:rPr>
          <w:rStyle w:val="VerbatimChar"/>
        </w:rPr>
        <w:t xml:space="preserve">## </w:t>
      </w:r>
      <w:proofErr w:type="spellStart"/>
      <w:r>
        <w:rPr>
          <w:rStyle w:val="VerbatimChar"/>
        </w:rPr>
        <w:t>p_Mets</w:t>
      </w:r>
      <w:proofErr w:type="spellEnd"/>
      <w:r>
        <w:rPr>
          <w:rStyle w:val="VerbatimChar"/>
        </w:rPr>
        <w:t xml:space="preserve">              -0.0030930124  0.0044799734   -0.690               0.4901</w:t>
      </w:r>
      <w:r>
        <w:br/>
      </w:r>
      <w:r>
        <w:rPr>
          <w:rStyle w:val="VerbatimChar"/>
        </w:rPr>
        <w:t>## p_CDX2neg            0.4919905564  0.0103636969   47.472 &lt; 0.0000000000000002</w:t>
      </w:r>
      <w:r>
        <w:br/>
      </w:r>
      <w:r>
        <w:rPr>
          <w:rStyle w:val="VerbatimChar"/>
        </w:rPr>
        <w:t xml:space="preserve">## </w:t>
      </w:r>
      <w:proofErr w:type="spellStart"/>
      <w:r>
        <w:rPr>
          <w:rStyle w:val="VerbatimChar"/>
        </w:rPr>
        <w:t>hr_Recurr_CDXneg_Rx</w:t>
      </w:r>
      <w:proofErr w:type="spellEnd"/>
      <w:r>
        <w:rPr>
          <w:rStyle w:val="VerbatimChar"/>
        </w:rPr>
        <w:t xml:space="preserve"> -0.2310806122  0.0012971089 -178.151 &lt; 0.0000000000000002</w:t>
      </w:r>
      <w:r>
        <w:br/>
      </w:r>
      <w:r>
        <w:rPr>
          <w:rStyle w:val="VerbatimChar"/>
        </w:rPr>
        <w:t xml:space="preserve">## </w:t>
      </w:r>
      <w:proofErr w:type="spellStart"/>
      <w:r>
        <w:rPr>
          <w:rStyle w:val="VerbatimChar"/>
        </w:rPr>
        <w:t>hr_Recurr_CDXpos_Rx</w:t>
      </w:r>
      <w:proofErr w:type="spellEnd"/>
      <w:r>
        <w:rPr>
          <w:rStyle w:val="VerbatimChar"/>
        </w:rPr>
        <w:t xml:space="preserve"> -0.0001457265  0.0085688076   -0.017               0.9864</w:t>
      </w:r>
      <w:r>
        <w:br/>
      </w:r>
      <w:r>
        <w:rPr>
          <w:rStyle w:val="VerbatimChar"/>
        </w:rPr>
        <w:t>## ic_DeathCRCStg2     -0.0000001826  0.0000014571   -0.125               0.9003</w:t>
      </w:r>
      <w:r>
        <w:br/>
      </w:r>
      <w:r>
        <w:rPr>
          <w:rStyle w:val="VerbatimChar"/>
        </w:rPr>
        <w:t>## ic_DeathOCStg2       0.0000016267  0.0000012873    1.264               0.2067</w:t>
      </w:r>
      <w:r>
        <w:br/>
      </w:r>
      <w:r>
        <w:rPr>
          <w:rStyle w:val="VerbatimChar"/>
        </w:rPr>
        <w:t>## u_Stg2               0.0204151331  0.0046984042    4.345      0.0000153600652</w:t>
      </w:r>
      <w:r>
        <w:br/>
      </w:r>
      <w:r>
        <w:rPr>
          <w:rStyle w:val="VerbatimChar"/>
        </w:rPr>
        <w:t>## u_Stg2Chemo          0.0284825885  0.0041731900    6.825      0.0000000000153</w:t>
      </w:r>
      <w:r>
        <w:br/>
      </w:r>
      <w:r>
        <w:rPr>
          <w:rStyle w:val="VerbatimChar"/>
        </w:rPr>
        <w:t xml:space="preserve">## </w:t>
      </w:r>
      <w:proofErr w:type="spellStart"/>
      <w:r>
        <w:rPr>
          <w:rStyle w:val="VerbatimChar"/>
        </w:rPr>
        <w:t>u_Mets</w:t>
      </w:r>
      <w:proofErr w:type="spellEnd"/>
      <w:r>
        <w:rPr>
          <w:rStyle w:val="VerbatimChar"/>
        </w:rPr>
        <w:t xml:space="preserve">              -0.0039898544  0.0039401775   -1.013               0.3115</w:t>
      </w:r>
      <w:r>
        <w:br/>
      </w:r>
      <w:r>
        <w:rPr>
          <w:rStyle w:val="VerbatimChar"/>
        </w:rPr>
        <w:t xml:space="preserve">##                        </w:t>
      </w:r>
      <w:r>
        <w:br/>
      </w:r>
      <w:r>
        <w:rPr>
          <w:rStyle w:val="VerbatimChar"/>
        </w:rPr>
        <w:t xml:space="preserve">## (Intercept)         *  </w:t>
      </w:r>
      <w:r>
        <w:br/>
      </w:r>
      <w:r>
        <w:rPr>
          <w:rStyle w:val="VerbatimChar"/>
        </w:rPr>
        <w:t xml:space="preserve">## </w:t>
      </w:r>
      <w:proofErr w:type="spellStart"/>
      <w:r>
        <w:rPr>
          <w:rStyle w:val="VerbatimChar"/>
        </w:rPr>
        <w:t>r_DieMets</w:t>
      </w:r>
      <w:proofErr w:type="spellEnd"/>
      <w:r>
        <w:rPr>
          <w:rStyle w:val="VerbatimChar"/>
        </w:rPr>
        <w:t xml:space="preserve">              </w:t>
      </w:r>
      <w:r>
        <w:br/>
      </w:r>
      <w:r>
        <w:rPr>
          <w:rStyle w:val="VerbatimChar"/>
        </w:rPr>
        <w:t>## r_RecurCDX2pos      ***</w:t>
      </w:r>
      <w:r>
        <w:br/>
      </w:r>
      <w:r>
        <w:rPr>
          <w:rStyle w:val="VerbatimChar"/>
        </w:rPr>
        <w:t>## hr_RecurCDX2neg     ***</w:t>
      </w:r>
      <w:r>
        <w:br/>
      </w:r>
      <w:r>
        <w:rPr>
          <w:rStyle w:val="VerbatimChar"/>
        </w:rPr>
        <w:t xml:space="preserve">## </w:t>
      </w:r>
      <w:proofErr w:type="spellStart"/>
      <w:r>
        <w:rPr>
          <w:rStyle w:val="VerbatimChar"/>
        </w:rPr>
        <w:t>p_Mets</w:t>
      </w:r>
      <w:proofErr w:type="spellEnd"/>
      <w:r>
        <w:rPr>
          <w:rStyle w:val="VerbatimChar"/>
        </w:rPr>
        <w:t xml:space="preserve">                 </w:t>
      </w:r>
      <w:r>
        <w:br/>
      </w:r>
      <w:r>
        <w:rPr>
          <w:rStyle w:val="VerbatimChar"/>
        </w:rPr>
        <w:t>## p_CDX2neg           ***</w:t>
      </w:r>
      <w:r>
        <w:br/>
      </w:r>
      <w:r>
        <w:rPr>
          <w:rStyle w:val="VerbatimChar"/>
        </w:rPr>
        <w:t xml:space="preserve">## </w:t>
      </w:r>
      <w:proofErr w:type="spellStart"/>
      <w:r>
        <w:rPr>
          <w:rStyle w:val="VerbatimChar"/>
        </w:rPr>
        <w:t>hr_Recurr_CDXneg_Rx</w:t>
      </w:r>
      <w:proofErr w:type="spellEnd"/>
      <w:r>
        <w:rPr>
          <w:rStyle w:val="VerbatimChar"/>
        </w:rPr>
        <w:t xml:space="preserve"> ***</w:t>
      </w:r>
      <w:r>
        <w:br/>
      </w:r>
      <w:r>
        <w:rPr>
          <w:rStyle w:val="VerbatimChar"/>
        </w:rPr>
        <w:t xml:space="preserve">## </w:t>
      </w:r>
      <w:proofErr w:type="spellStart"/>
      <w:r>
        <w:rPr>
          <w:rStyle w:val="VerbatimChar"/>
        </w:rPr>
        <w:t>hr_Recurr_CDXpos_Rx</w:t>
      </w:r>
      <w:proofErr w:type="spellEnd"/>
      <w:r>
        <w:rPr>
          <w:rStyle w:val="VerbatimChar"/>
        </w:rPr>
        <w:t xml:space="preserve">    </w:t>
      </w:r>
      <w:r>
        <w:br/>
      </w:r>
      <w:r>
        <w:rPr>
          <w:rStyle w:val="VerbatimChar"/>
        </w:rPr>
        <w:t xml:space="preserve">## ic_DeathCRCStg2        </w:t>
      </w:r>
      <w:r>
        <w:br/>
      </w:r>
      <w:r>
        <w:rPr>
          <w:rStyle w:val="VerbatimChar"/>
        </w:rPr>
        <w:lastRenderedPageBreak/>
        <w:t xml:space="preserve">## ic_DeathOCStg2         </w:t>
      </w:r>
      <w:r>
        <w:br/>
      </w:r>
      <w:r>
        <w:rPr>
          <w:rStyle w:val="VerbatimChar"/>
        </w:rPr>
        <w:t>## u_Stg2              ***</w:t>
      </w:r>
      <w:r>
        <w:br/>
      </w:r>
      <w:r>
        <w:rPr>
          <w:rStyle w:val="VerbatimChar"/>
        </w:rPr>
        <w:t>## u_Stg2Chemo         ***</w:t>
      </w:r>
      <w:r>
        <w:br/>
      </w:r>
      <w:r>
        <w:rPr>
          <w:rStyle w:val="VerbatimChar"/>
        </w:rPr>
        <w:t xml:space="preserve">## </w:t>
      </w:r>
      <w:proofErr w:type="spellStart"/>
      <w:r>
        <w:rPr>
          <w:rStyle w:val="VerbatimChar"/>
        </w:rPr>
        <w:t>u_Mets</w:t>
      </w:r>
      <w:proofErr w:type="spellEnd"/>
      <w:r>
        <w:rPr>
          <w:rStyle w:val="VerbatimChar"/>
        </w:rPr>
        <w:t xml:space="preserve">                 </w:t>
      </w:r>
      <w:r>
        <w:br/>
      </w:r>
      <w:r>
        <w:rPr>
          <w:rStyle w:val="VerbatimChar"/>
        </w:rPr>
        <w:t>## ---</w:t>
      </w:r>
      <w:r>
        <w:br/>
      </w:r>
      <w:r>
        <w:rPr>
          <w:rStyle w:val="VerbatimChar"/>
        </w:rPr>
        <w:t xml:space="preserve">## </w:t>
      </w:r>
      <w:proofErr w:type="spellStart"/>
      <w:r>
        <w:rPr>
          <w:rStyle w:val="VerbatimChar"/>
        </w:rPr>
        <w:t>Signif</w:t>
      </w:r>
      <w:proofErr w:type="spellEnd"/>
      <w:r>
        <w:rPr>
          <w:rStyle w:val="VerbatimChar"/>
        </w:rPr>
        <w:t>.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0AD90201" w14:textId="77777777" w:rsidR="00E16F21" w:rsidRDefault="00D31999">
      <w:pPr>
        <w:pStyle w:val="SourceCode"/>
      </w:pPr>
      <w:r>
        <w:rPr>
          <w:rStyle w:val="CommentTok"/>
        </w:rPr>
        <w:t xml:space="preserve"># </w:t>
      </w:r>
      <w:proofErr w:type="spellStart"/>
      <w:r>
        <w:rPr>
          <w:rStyle w:val="CommentTok"/>
        </w:rPr>
        <w:t>Normalise</w:t>
      </w:r>
      <w:proofErr w:type="spellEnd"/>
      <w:r>
        <w:rPr>
          <w:rStyle w:val="CommentTok"/>
        </w:rPr>
        <w:t xml:space="preserve"> the inputs</w:t>
      </w:r>
      <w:r>
        <w:br/>
      </w:r>
      <w:proofErr w:type="spellStart"/>
      <w:r>
        <w:rPr>
          <w:rStyle w:val="NormalTok"/>
        </w:rPr>
        <w:t>lm_metamod_standardised</w:t>
      </w:r>
      <w:proofErr w:type="spellEnd"/>
      <w:r>
        <w:rPr>
          <w:rStyle w:val="NormalTok"/>
        </w:rPr>
        <w:t xml:space="preserve"> </w:t>
      </w:r>
      <w:r>
        <w:rPr>
          <w:rStyle w:val="OtherTok"/>
        </w:rPr>
        <w:t>&lt;-</w:t>
      </w:r>
      <w:r>
        <w:rPr>
          <w:rStyle w:val="NormalTok"/>
        </w:rPr>
        <w:t xml:space="preserve"> </w:t>
      </w:r>
      <w:proofErr w:type="spellStart"/>
      <w:r>
        <w:rPr>
          <w:rStyle w:val="NormalTok"/>
        </w:rPr>
        <w:t>pacheck</w:t>
      </w:r>
      <w:proofErr w:type="spellEnd"/>
      <w:r>
        <w:rPr>
          <w:rStyle w:val="SpecialCharTok"/>
        </w:rPr>
        <w:t>::</w:t>
      </w:r>
      <w:proofErr w:type="spellStart"/>
      <w:r>
        <w:rPr>
          <w:rStyle w:val="FunctionTok"/>
        </w:rPr>
        <w:t>fit_lm_metamodel</w:t>
      </w:r>
      <w:proofErr w:type="spellEnd"/>
      <w:r>
        <w:rPr>
          <w:rStyle w:val="NormalTok"/>
        </w:rPr>
        <w:t>(</w:t>
      </w:r>
      <w:proofErr w:type="spellStart"/>
      <w:r>
        <w:rPr>
          <w:rStyle w:val="AttributeTok"/>
        </w:rPr>
        <w:t>y_var</w:t>
      </w:r>
      <w:proofErr w:type="spellEnd"/>
      <w:r>
        <w:rPr>
          <w:rStyle w:val="AttributeTok"/>
        </w:rPr>
        <w:t xml:space="preserve"> =</w:t>
      </w:r>
      <w:r>
        <w:rPr>
          <w:rStyle w:val="NormalTok"/>
        </w:rPr>
        <w:t xml:space="preserve"> </w:t>
      </w:r>
      <w:proofErr w:type="spellStart"/>
      <w:r>
        <w:rPr>
          <w:rStyle w:val="NormalTok"/>
        </w:rPr>
        <w:t>y_var</w:t>
      </w:r>
      <w:proofErr w:type="spellEnd"/>
      <w:r>
        <w:rPr>
          <w:rStyle w:val="NormalTok"/>
        </w:rPr>
        <w:t xml:space="preserve">,  </w:t>
      </w:r>
      <w:r>
        <w:br/>
      </w:r>
      <w:r>
        <w:rPr>
          <w:rStyle w:val="NormalTok"/>
        </w:rPr>
        <w:t xml:space="preserve">                                                     </w:t>
      </w:r>
      <w:proofErr w:type="spellStart"/>
      <w:r>
        <w:rPr>
          <w:rStyle w:val="AttributeTok"/>
        </w:rPr>
        <w:t>x_vars</w:t>
      </w:r>
      <w:proofErr w:type="spellEnd"/>
      <w:r>
        <w:rPr>
          <w:rStyle w:val="AttributeTok"/>
        </w:rPr>
        <w:t xml:space="preserve"> =</w:t>
      </w:r>
      <w:r>
        <w:rPr>
          <w:rStyle w:val="NormalTok"/>
        </w:rPr>
        <w:t xml:space="preserve"> </w:t>
      </w:r>
      <w:proofErr w:type="spellStart"/>
      <w:r>
        <w:rPr>
          <w:rStyle w:val="NormalTok"/>
        </w:rPr>
        <w:t>v_x_vars</w:t>
      </w:r>
      <w:proofErr w:type="spellEnd"/>
      <w:r>
        <w:rPr>
          <w:rStyle w:val="NormalTok"/>
        </w:rPr>
        <w:t>,</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df_psa_cdx2cea,</w:t>
      </w:r>
      <w:r>
        <w:br/>
      </w:r>
      <w:r>
        <w:rPr>
          <w:rStyle w:val="NormalTok"/>
        </w:rPr>
        <w:t xml:space="preserve">                                                     </w:t>
      </w:r>
      <w:proofErr w:type="spellStart"/>
      <w:r>
        <w:rPr>
          <w:rStyle w:val="AttributeTok"/>
        </w:rPr>
        <w:t>seed_num</w:t>
      </w:r>
      <w:proofErr w:type="spellEnd"/>
      <w:r>
        <w:rPr>
          <w:rStyle w:val="AttributeTok"/>
        </w:rPr>
        <w:t xml:space="preserve"> =</w:t>
      </w:r>
      <w:r>
        <w:rPr>
          <w:rStyle w:val="NormalTok"/>
        </w:rPr>
        <w:t xml:space="preserve"> </w:t>
      </w:r>
      <w:r>
        <w:rPr>
          <w:rStyle w:val="DecValTok"/>
        </w:rPr>
        <w:t>123</w:t>
      </w:r>
      <w:r>
        <w:rPr>
          <w:rStyle w:val="NormalTok"/>
        </w:rPr>
        <w:t>,</w:t>
      </w:r>
      <w:r>
        <w:br/>
      </w:r>
      <w:r>
        <w:rPr>
          <w:rStyle w:val="NormalTok"/>
        </w:rPr>
        <w:t xml:space="preserve">                                                     </w:t>
      </w:r>
      <w:proofErr w:type="spellStart"/>
      <w:r>
        <w:rPr>
          <w:rStyle w:val="AttributeTok"/>
        </w:rPr>
        <w:t>standardise</w:t>
      </w:r>
      <w:proofErr w:type="spellEnd"/>
      <w:r>
        <w:rPr>
          <w:rStyle w:val="AttributeTok"/>
        </w:rPr>
        <w:t xml:space="preserve"> =</w:t>
      </w:r>
      <w:r>
        <w:rPr>
          <w:rStyle w:val="NormalTok"/>
        </w:rPr>
        <w:t xml:space="preserve"> </w:t>
      </w:r>
      <w:r>
        <w:rPr>
          <w:rStyle w:val="ConstantTok"/>
        </w:rPr>
        <w:t>TRUE</w:t>
      </w:r>
      <w:r>
        <w:rPr>
          <w:rStyle w:val="NormalTok"/>
        </w:rPr>
        <w:t>)</w:t>
      </w:r>
      <w:r>
        <w:br/>
      </w:r>
      <w:r>
        <w:rPr>
          <w:rStyle w:val="FunctionTok"/>
        </w:rPr>
        <w:t>summary</w:t>
      </w:r>
      <w:r>
        <w:rPr>
          <w:rStyle w:val="NormalTok"/>
        </w:rPr>
        <w:t>(</w:t>
      </w:r>
      <w:proofErr w:type="spellStart"/>
      <w:r>
        <w:rPr>
          <w:rStyle w:val="NormalTok"/>
        </w:rPr>
        <w:t>lm_metamod_standardised</w:t>
      </w:r>
      <w:r>
        <w:rPr>
          <w:rStyle w:val="SpecialCharTok"/>
        </w:rPr>
        <w:t>$</w:t>
      </w:r>
      <w:r>
        <w:rPr>
          <w:rStyle w:val="NormalTok"/>
        </w:rPr>
        <w:t>fit</w:t>
      </w:r>
      <w:proofErr w:type="spellEnd"/>
      <w:r>
        <w:rPr>
          <w:rStyle w:val="NormalTok"/>
        </w:rPr>
        <w:t xml:space="preserve">) </w:t>
      </w:r>
      <w:r>
        <w:rPr>
          <w:rStyle w:val="CommentTok"/>
        </w:rPr>
        <w:t># provides an overview of estimated linear metamodel parameters</w:t>
      </w:r>
    </w:p>
    <w:p w14:paraId="422E9C88" w14:textId="77777777" w:rsidR="00E16F21" w:rsidRDefault="00D31999">
      <w:pPr>
        <w:pStyle w:val="SourceCode"/>
      </w:pPr>
      <w:r>
        <w:rPr>
          <w:rStyle w:val="VerbatimChar"/>
        </w:rPr>
        <w:t xml:space="preserve">## </w:t>
      </w:r>
      <w:r>
        <w:br/>
      </w:r>
      <w:r>
        <w:rPr>
          <w:rStyle w:val="VerbatimChar"/>
        </w:rPr>
        <w:t>## Call:</w:t>
      </w:r>
      <w:r>
        <w:br/>
      </w:r>
      <w:r>
        <w:rPr>
          <w:rStyle w:val="VerbatimChar"/>
        </w:rPr>
        <w:t xml:space="preserve">## </w:t>
      </w:r>
      <w:proofErr w:type="spellStart"/>
      <w:r>
        <w:rPr>
          <w:rStyle w:val="VerbatimChar"/>
        </w:rPr>
        <w:t>lm</w:t>
      </w:r>
      <w:proofErr w:type="spellEnd"/>
      <w:r>
        <w:rPr>
          <w:rStyle w:val="VerbatimChar"/>
        </w:rPr>
        <w:t xml:space="preserve">(formula = form, data = </w:t>
      </w:r>
      <w:proofErr w:type="spellStart"/>
      <w:r>
        <w:rPr>
          <w:rStyle w:val="VerbatimChar"/>
        </w:rPr>
        <w:t>df</w:t>
      </w:r>
      <w:proofErr w:type="spellEnd"/>
      <w:r>
        <w:rPr>
          <w:rStyle w:val="VerbatimChar"/>
        </w:rPr>
        <w:t>)</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xml:space="preserve">##                        Estimate  Std. Error  t value             </w:t>
      </w:r>
      <w:proofErr w:type="spellStart"/>
      <w:r>
        <w:rPr>
          <w:rStyle w:val="VerbatimChar"/>
        </w:rPr>
        <w:t>Pr</w:t>
      </w:r>
      <w:proofErr w:type="spellEnd"/>
      <w:r>
        <w:rPr>
          <w:rStyle w:val="VerbatimChar"/>
        </w:rPr>
        <w:t xml:space="preserve">(&gt;|t|)    </w:t>
      </w:r>
      <w:r>
        <w:br/>
      </w:r>
      <w:r>
        <w:rPr>
          <w:rStyle w:val="VerbatimChar"/>
        </w:rPr>
        <w:t>## (Intercept)          0.03580038  0.00010903  328.356 &lt; 0.0000000000000002 ***</w:t>
      </w:r>
      <w:r>
        <w:br/>
      </w:r>
      <w:r>
        <w:rPr>
          <w:rStyle w:val="VerbatimChar"/>
        </w:rPr>
        <w:t xml:space="preserve">## </w:t>
      </w:r>
      <w:proofErr w:type="spellStart"/>
      <w:r>
        <w:rPr>
          <w:rStyle w:val="VerbatimChar"/>
        </w:rPr>
        <w:t>r_DieMets</w:t>
      </w:r>
      <w:proofErr w:type="spellEnd"/>
      <w:r>
        <w:rPr>
          <w:rStyle w:val="VerbatimChar"/>
        </w:rPr>
        <w:t xml:space="preserve">            0.00004445  0.00011586    0.384                0.701    </w:t>
      </w:r>
      <w:r>
        <w:br/>
      </w:r>
      <w:r>
        <w:rPr>
          <w:rStyle w:val="VerbatimChar"/>
        </w:rPr>
        <w:t>## r_RecurCDX2pos      -0.00135079  0.00013351  -10.118 &lt; 0.0000000000000002 ***</w:t>
      </w:r>
      <w:r>
        <w:br/>
      </w:r>
      <w:r>
        <w:rPr>
          <w:rStyle w:val="VerbatimChar"/>
        </w:rPr>
        <w:t>## hr_RecurCDX2neg     -0.00187099  0.00012466  -15.008 &lt; 0.0000000000000002 ***</w:t>
      </w:r>
      <w:r>
        <w:br/>
      </w:r>
      <w:r>
        <w:rPr>
          <w:rStyle w:val="VerbatimChar"/>
        </w:rPr>
        <w:t xml:space="preserve">## </w:t>
      </w:r>
      <w:proofErr w:type="spellStart"/>
      <w:r>
        <w:rPr>
          <w:rStyle w:val="VerbatimChar"/>
        </w:rPr>
        <w:t>p_Mets</w:t>
      </w:r>
      <w:proofErr w:type="spellEnd"/>
      <w:r>
        <w:rPr>
          <w:rStyle w:val="VerbatimChar"/>
        </w:rPr>
        <w:t xml:space="preserve">              -0.00007734  0.00011202   -0.690                0.490    </w:t>
      </w:r>
      <w:r>
        <w:br/>
      </w:r>
      <w:r>
        <w:rPr>
          <w:rStyle w:val="VerbatimChar"/>
        </w:rPr>
        <w:t>## p_CDX2neg            0.00519457  0.00010942   47.472 &lt; 0.0000000000000002 ***</w:t>
      </w:r>
      <w:r>
        <w:br/>
      </w:r>
      <w:r>
        <w:rPr>
          <w:rStyle w:val="VerbatimChar"/>
        </w:rPr>
        <w:t xml:space="preserve">## </w:t>
      </w:r>
      <w:proofErr w:type="spellStart"/>
      <w:r>
        <w:rPr>
          <w:rStyle w:val="VerbatimChar"/>
        </w:rPr>
        <w:t>hr_Recurr_CDXneg_Rx</w:t>
      </w:r>
      <w:proofErr w:type="spellEnd"/>
      <w:r>
        <w:rPr>
          <w:rStyle w:val="VerbatimChar"/>
        </w:rPr>
        <w:t xml:space="preserve"> -0.01956199  0.00010981 -178.151 &lt; 0.0000000000000002 ***</w:t>
      </w:r>
      <w:r>
        <w:br/>
      </w:r>
      <w:r>
        <w:rPr>
          <w:rStyle w:val="VerbatimChar"/>
        </w:rPr>
        <w:t xml:space="preserve">## </w:t>
      </w:r>
      <w:proofErr w:type="spellStart"/>
      <w:r>
        <w:rPr>
          <w:rStyle w:val="VerbatimChar"/>
        </w:rPr>
        <w:t>hr_Recurr_CDXpos_Rx</w:t>
      </w:r>
      <w:proofErr w:type="spellEnd"/>
      <w:r>
        <w:rPr>
          <w:rStyle w:val="VerbatimChar"/>
        </w:rPr>
        <w:t xml:space="preserve"> -0.00000187  0.00010995   -0.017                0.986    </w:t>
      </w:r>
      <w:r>
        <w:br/>
      </w:r>
      <w:r>
        <w:rPr>
          <w:rStyle w:val="VerbatimChar"/>
        </w:rPr>
        <w:t xml:space="preserve">## ic_DeathCRCStg2     -0.00001377  0.00010987   -0.125                0.900    </w:t>
      </w:r>
      <w:r>
        <w:br/>
      </w:r>
      <w:r>
        <w:rPr>
          <w:rStyle w:val="VerbatimChar"/>
        </w:rPr>
        <w:t xml:space="preserve">## ic_DeathOCStg2       0.00013806  0.00010926    1.264                0.207    </w:t>
      </w:r>
      <w:r>
        <w:br/>
      </w:r>
      <w:r>
        <w:rPr>
          <w:rStyle w:val="VerbatimChar"/>
        </w:rPr>
        <w:t>## u_Stg2               0.00047474  0.00010926    4.345      0.0000153600652 ***</w:t>
      </w:r>
      <w:r>
        <w:br/>
      </w:r>
      <w:r>
        <w:rPr>
          <w:rStyle w:val="VerbatimChar"/>
        </w:rPr>
        <w:t>## u_Stg2Chemo          0.00074829  0.00010964    6.825      0.0000000000153 ***</w:t>
      </w:r>
      <w:r>
        <w:br/>
      </w:r>
      <w:r>
        <w:rPr>
          <w:rStyle w:val="VerbatimChar"/>
        </w:rPr>
        <w:t xml:space="preserve">## </w:t>
      </w:r>
      <w:proofErr w:type="spellStart"/>
      <w:r>
        <w:rPr>
          <w:rStyle w:val="VerbatimChar"/>
        </w:rPr>
        <w:t>u_Mets</w:t>
      </w:r>
      <w:proofErr w:type="spellEnd"/>
      <w:r>
        <w:rPr>
          <w:rStyle w:val="VerbatimChar"/>
        </w:rPr>
        <w:t xml:space="preserve">              -0.00011111  0.00010973   -1.013                0.311    </w:t>
      </w:r>
      <w:r>
        <w:br/>
      </w:r>
      <w:r>
        <w:rPr>
          <w:rStyle w:val="VerbatimChar"/>
        </w:rPr>
        <w:lastRenderedPageBreak/>
        <w:t>## ---</w:t>
      </w:r>
      <w:r>
        <w:br/>
      </w:r>
      <w:r>
        <w:rPr>
          <w:rStyle w:val="VerbatimChar"/>
        </w:rPr>
        <w:t xml:space="preserve">## </w:t>
      </w:r>
      <w:proofErr w:type="spellStart"/>
      <w:r>
        <w:rPr>
          <w:rStyle w:val="VerbatimChar"/>
        </w:rPr>
        <w:t>Signif</w:t>
      </w:r>
      <w:proofErr w:type="spellEnd"/>
      <w:r>
        <w:rPr>
          <w:rStyle w:val="VerbatimChar"/>
        </w:rPr>
        <w:t>.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1137E1C7" w14:textId="77777777" w:rsidR="00E16F21" w:rsidRDefault="00D31999">
      <w:pPr>
        <w:pStyle w:val="SourceCode"/>
      </w:pPr>
      <w:r>
        <w:rPr>
          <w:rStyle w:val="CommentTok"/>
        </w:rPr>
        <w:t># Validation metamodel using the train-test approach</w:t>
      </w:r>
      <w:r>
        <w:br/>
      </w:r>
      <w:proofErr w:type="spellStart"/>
      <w:r>
        <w:rPr>
          <w:rStyle w:val="NormalTok"/>
        </w:rPr>
        <w:t>lm_metamod_valid</w:t>
      </w:r>
      <w:proofErr w:type="spellEnd"/>
      <w:r>
        <w:rPr>
          <w:rStyle w:val="NormalTok"/>
        </w:rPr>
        <w:t xml:space="preserve"> </w:t>
      </w:r>
      <w:r>
        <w:rPr>
          <w:rStyle w:val="OtherTok"/>
        </w:rPr>
        <w:t>&lt;-</w:t>
      </w:r>
      <w:r>
        <w:rPr>
          <w:rStyle w:val="NormalTok"/>
        </w:rPr>
        <w:t xml:space="preserve"> </w:t>
      </w:r>
      <w:proofErr w:type="spellStart"/>
      <w:r>
        <w:rPr>
          <w:rStyle w:val="NormalTok"/>
        </w:rPr>
        <w:t>pacheck</w:t>
      </w:r>
      <w:proofErr w:type="spellEnd"/>
      <w:r>
        <w:rPr>
          <w:rStyle w:val="SpecialCharTok"/>
        </w:rPr>
        <w:t>::</w:t>
      </w:r>
      <w:proofErr w:type="spellStart"/>
      <w:r>
        <w:rPr>
          <w:rStyle w:val="FunctionTok"/>
        </w:rPr>
        <w:t>fit_lm_metamodel</w:t>
      </w:r>
      <w:proofErr w:type="spellEnd"/>
      <w:r>
        <w:rPr>
          <w:rStyle w:val="NormalTok"/>
        </w:rPr>
        <w:t>(</w:t>
      </w:r>
      <w:proofErr w:type="spellStart"/>
      <w:r>
        <w:rPr>
          <w:rStyle w:val="AttributeTok"/>
        </w:rPr>
        <w:t>y_var</w:t>
      </w:r>
      <w:proofErr w:type="spellEnd"/>
      <w:r>
        <w:rPr>
          <w:rStyle w:val="AttributeTok"/>
        </w:rPr>
        <w:t xml:space="preserve"> =</w:t>
      </w:r>
      <w:r>
        <w:rPr>
          <w:rStyle w:val="NormalTok"/>
        </w:rPr>
        <w:t xml:space="preserve"> </w:t>
      </w:r>
      <w:proofErr w:type="spellStart"/>
      <w:r>
        <w:rPr>
          <w:rStyle w:val="NormalTok"/>
        </w:rPr>
        <w:t>y_var</w:t>
      </w:r>
      <w:proofErr w:type="spellEnd"/>
      <w:r>
        <w:rPr>
          <w:rStyle w:val="NormalTok"/>
        </w:rPr>
        <w:t xml:space="preserve">,  </w:t>
      </w:r>
      <w:r>
        <w:br/>
      </w:r>
      <w:r>
        <w:rPr>
          <w:rStyle w:val="NormalTok"/>
        </w:rPr>
        <w:t xml:space="preserve">                                              </w:t>
      </w:r>
      <w:proofErr w:type="spellStart"/>
      <w:r>
        <w:rPr>
          <w:rStyle w:val="AttributeTok"/>
        </w:rPr>
        <w:t>x_vars</w:t>
      </w:r>
      <w:proofErr w:type="spellEnd"/>
      <w:r>
        <w:rPr>
          <w:rStyle w:val="AttributeTok"/>
        </w:rPr>
        <w:t xml:space="preserve"> =</w:t>
      </w:r>
      <w:r>
        <w:rPr>
          <w:rStyle w:val="NormalTok"/>
        </w:rPr>
        <w:t xml:space="preserve"> </w:t>
      </w:r>
      <w:proofErr w:type="spellStart"/>
      <w:r>
        <w:rPr>
          <w:rStyle w:val="NormalTok"/>
        </w:rPr>
        <w:t>v_x_vars</w:t>
      </w:r>
      <w:proofErr w:type="spellEnd"/>
      <w:r>
        <w:rPr>
          <w:rStyle w:val="NormalTok"/>
        </w:rPr>
        <w:t>,</w:t>
      </w:r>
      <w:r>
        <w:br/>
      </w:r>
      <w:r>
        <w:rPr>
          <w:rStyle w:val="NormalTok"/>
        </w:rPr>
        <w:t xml:space="preserve">                                              </w:t>
      </w:r>
      <w:proofErr w:type="spellStart"/>
      <w:r>
        <w:rPr>
          <w:rStyle w:val="AttributeTok"/>
        </w:rPr>
        <w:t>df</w:t>
      </w:r>
      <w:proofErr w:type="spellEnd"/>
      <w:r>
        <w:rPr>
          <w:rStyle w:val="AttributeTok"/>
        </w:rPr>
        <w:t xml:space="preserve"> =</w:t>
      </w:r>
      <w:r>
        <w:rPr>
          <w:rStyle w:val="NormalTok"/>
        </w:rPr>
        <w:t xml:space="preserve"> df_psa_cdx2cea,</w:t>
      </w:r>
      <w:r>
        <w:br/>
      </w:r>
      <w:r>
        <w:rPr>
          <w:rStyle w:val="NormalTok"/>
        </w:rPr>
        <w:t xml:space="preserve">                                              </w:t>
      </w:r>
      <w:proofErr w:type="spellStart"/>
      <w:r>
        <w:rPr>
          <w:rStyle w:val="AttributeTok"/>
        </w:rPr>
        <w:t>seed_num</w:t>
      </w:r>
      <w:proofErr w:type="spellEnd"/>
      <w:r>
        <w:rPr>
          <w:rStyle w:val="AttributeTok"/>
        </w:rPr>
        <w:t xml:space="preserve"> =</w:t>
      </w:r>
      <w:r>
        <w:rPr>
          <w:rStyle w:val="NormalTok"/>
        </w:rPr>
        <w:t xml:space="preserve"> </w:t>
      </w:r>
      <w:r>
        <w:rPr>
          <w:rStyle w:val="DecValTok"/>
        </w:rPr>
        <w:t>123</w:t>
      </w:r>
      <w:r>
        <w:rPr>
          <w:rStyle w:val="NormalTok"/>
        </w:rPr>
        <w:t>,</w:t>
      </w:r>
      <w:r>
        <w:br/>
      </w:r>
      <w:r>
        <w:rPr>
          <w:rStyle w:val="NormalTok"/>
        </w:rPr>
        <w:t xml:space="preserve">                                              </w:t>
      </w:r>
      <w:r>
        <w:rPr>
          <w:rStyle w:val="AttributeTok"/>
        </w:rPr>
        <w:t>validation =</w:t>
      </w:r>
      <w:r>
        <w:rPr>
          <w:rStyle w:val="NormalTok"/>
        </w:rPr>
        <w:t xml:space="preserve"> </w:t>
      </w:r>
      <w:r>
        <w:rPr>
          <w:rStyle w:val="StringTok"/>
        </w:rPr>
        <w:t>"</w:t>
      </w:r>
      <w:proofErr w:type="spellStart"/>
      <w:r>
        <w:rPr>
          <w:rStyle w:val="StringTok"/>
        </w:rPr>
        <w:t>train_test_split</w:t>
      </w:r>
      <w:proofErr w:type="spellEnd"/>
      <w:r>
        <w:rPr>
          <w:rStyle w:val="StringTok"/>
        </w:rPr>
        <w:t>"</w:t>
      </w:r>
      <w:r>
        <w:rPr>
          <w:rStyle w:val="NormalTok"/>
        </w:rPr>
        <w:t>,</w:t>
      </w:r>
      <w:r>
        <w:br/>
      </w:r>
      <w:r>
        <w:rPr>
          <w:rStyle w:val="NormalTok"/>
        </w:rPr>
        <w:t xml:space="preserve">                                              </w:t>
      </w:r>
      <w:r>
        <w:rPr>
          <w:rStyle w:val="AttributeTok"/>
        </w:rPr>
        <w:t>partition =</w:t>
      </w:r>
      <w:r>
        <w:rPr>
          <w:rStyle w:val="NormalTok"/>
        </w:rPr>
        <w:t xml:space="preserve"> </w:t>
      </w:r>
      <w:r>
        <w:rPr>
          <w:rStyle w:val="FloatTok"/>
        </w:rPr>
        <w:t>0.75</w:t>
      </w:r>
      <w:r>
        <w:rPr>
          <w:rStyle w:val="NormalTok"/>
        </w:rPr>
        <w:t xml:space="preserve">) </w:t>
      </w:r>
      <w:r>
        <w:rPr>
          <w:rStyle w:val="CommentTok"/>
        </w:rPr>
        <w:t># in combination with the "</w:t>
      </w:r>
      <w:proofErr w:type="spellStart"/>
      <w:r>
        <w:rPr>
          <w:rStyle w:val="CommentTok"/>
        </w:rPr>
        <w:t>train_test_split</w:t>
      </w:r>
      <w:proofErr w:type="spellEnd"/>
      <w:r>
        <w:rPr>
          <w:rStyle w:val="CommentTok"/>
        </w:rPr>
        <w:t>" approach, the proportion of observation used to fit the metamodel (`partition`) should be provided. The remainder is used as validation check</w:t>
      </w:r>
      <w:r>
        <w:br/>
      </w:r>
      <w:proofErr w:type="spellStart"/>
      <w:r>
        <w:rPr>
          <w:rStyle w:val="NormalTok"/>
        </w:rPr>
        <w:t>lm_metamod_valid</w:t>
      </w:r>
      <w:r>
        <w:rPr>
          <w:rStyle w:val="SpecialCharTok"/>
        </w:rPr>
        <w:t>$</w:t>
      </w:r>
      <w:r>
        <w:rPr>
          <w:rStyle w:val="NormalTok"/>
        </w:rPr>
        <w:t>stats_validation</w:t>
      </w:r>
      <w:proofErr w:type="spellEnd"/>
    </w:p>
    <w:p w14:paraId="27DD5700" w14:textId="77777777" w:rsidR="00E16F21" w:rsidRDefault="00D31999">
      <w:pPr>
        <w:pStyle w:val="SourceCode"/>
      </w:pPr>
      <w:r>
        <w:rPr>
          <w:rStyle w:val="VerbatimChar"/>
        </w:rPr>
        <w:t>##             Statistic Value (method: train/test split)</w:t>
      </w:r>
      <w:r>
        <w:br/>
      </w:r>
      <w:r>
        <w:rPr>
          <w:rStyle w:val="VerbatimChar"/>
        </w:rPr>
        <w:t>## 1           R-squared                            0.971</w:t>
      </w:r>
      <w:r>
        <w:br/>
      </w:r>
      <w:r>
        <w:rPr>
          <w:rStyle w:val="VerbatimChar"/>
        </w:rPr>
        <w:t>## 2 Mean absolute error                            0.002</w:t>
      </w:r>
      <w:r>
        <w:br/>
      </w:r>
      <w:r>
        <w:rPr>
          <w:rStyle w:val="VerbatimChar"/>
        </w:rPr>
        <w:t>## 3 Mean relative error                            0.253</w:t>
      </w:r>
      <w:r>
        <w:br/>
      </w:r>
      <w:r>
        <w:rPr>
          <w:rStyle w:val="VerbatimChar"/>
        </w:rPr>
        <w:t>## 4  Mean squared error                            0.000</w:t>
      </w:r>
    </w:p>
    <w:p w14:paraId="715F6E51" w14:textId="77777777" w:rsidR="00E16F21" w:rsidRDefault="00D31999">
      <w:pPr>
        <w:pStyle w:val="SourceCode"/>
      </w:pPr>
      <w:proofErr w:type="spellStart"/>
      <w:r>
        <w:rPr>
          <w:rStyle w:val="NormalTok"/>
        </w:rPr>
        <w:t>lm_metamod_valid</w:t>
      </w:r>
      <w:r>
        <w:rPr>
          <w:rStyle w:val="SpecialCharTok"/>
        </w:rPr>
        <w:t>$</w:t>
      </w:r>
      <w:r>
        <w:rPr>
          <w:rStyle w:val="NormalTok"/>
        </w:rPr>
        <w:t>calibration_plot</w:t>
      </w:r>
      <w:proofErr w:type="spellEnd"/>
    </w:p>
    <w:p w14:paraId="75181907" w14:textId="77777777" w:rsidR="00E16F21" w:rsidRDefault="00D31999">
      <w:pPr>
        <w:pStyle w:val="FirstParagraph"/>
      </w:pPr>
      <w:r>
        <w:rPr>
          <w:noProof/>
        </w:rPr>
        <w:drawing>
          <wp:inline distT="0" distB="0" distL="0" distR="0" wp14:anchorId="0B6CC5B9" wp14:editId="66E9F703">
            <wp:extent cx="4620126" cy="3696101"/>
            <wp:effectExtent l="0" t="0" r="0" b="0"/>
            <wp:docPr id="31" name="Picture"/>
            <wp:cNvGraphicFramePr/>
            <a:graphic xmlns:a="http://schemas.openxmlformats.org/drawingml/2006/main">
              <a:graphicData uri="http://schemas.openxmlformats.org/drawingml/2006/picture">
                <pic:pic xmlns:pic="http://schemas.openxmlformats.org/drawingml/2006/picture">
                  <pic:nvPicPr>
                    <pic:cNvPr id="32" name="Picture" descr="C:/Users/PouwelsXGLV/AppData/Local/Temp/RtmpspyCSu/preview-6174621350ed.dir/Manuscript_files/figure-docx/input_output-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14:paraId="38850845" w14:textId="77777777" w:rsidR="00E16F21" w:rsidRDefault="00D31999">
      <w:pPr>
        <w:pStyle w:val="SourceCode"/>
      </w:pPr>
      <w:r>
        <w:rPr>
          <w:rStyle w:val="CommentTok"/>
        </w:rPr>
        <w:lastRenderedPageBreak/>
        <w:t># Prediction metamodel</w:t>
      </w:r>
      <w:r>
        <w:br/>
      </w:r>
      <w:proofErr w:type="spellStart"/>
      <w:r>
        <w:rPr>
          <w:rStyle w:val="NormalTok"/>
        </w:rPr>
        <w:t>df_params</w:t>
      </w:r>
      <w:proofErr w:type="spellEnd"/>
      <w:r>
        <w:rPr>
          <w:rStyle w:val="NormalTok"/>
        </w:rPr>
        <w:t xml:space="preserve"> </w:t>
      </w:r>
      <w:r>
        <w:rPr>
          <w:rStyle w:val="OtherTok"/>
        </w:rPr>
        <w:t>&lt;-</w:t>
      </w:r>
      <w:r>
        <w:rPr>
          <w:rStyle w:val="NormalTok"/>
        </w:rPr>
        <w:t xml:space="preserve"> </w:t>
      </w:r>
      <w:proofErr w:type="spellStart"/>
      <w:r>
        <w:rPr>
          <w:rStyle w:val="FunctionTok"/>
        </w:rPr>
        <w:t>data.frame</w:t>
      </w:r>
      <w:proofErr w:type="spellEnd"/>
      <w:r>
        <w:rPr>
          <w:rStyle w:val="NormalTok"/>
        </w:rPr>
        <w:t>(</w:t>
      </w:r>
      <w:r>
        <w:rPr>
          <w:rStyle w:val="FunctionTok"/>
        </w:rPr>
        <w:t>t</w:t>
      </w:r>
      <w:r>
        <w:rPr>
          <w:rStyle w:val="NormalTok"/>
        </w:rPr>
        <w:t>(</w:t>
      </w:r>
      <w:proofErr w:type="spellStart"/>
      <w:r>
        <w:rPr>
          <w:rStyle w:val="FunctionTok"/>
        </w:rPr>
        <w:t>colMeans</w:t>
      </w:r>
      <w:proofErr w:type="spellEnd"/>
      <w:r>
        <w:rPr>
          <w:rStyle w:val="NormalTok"/>
        </w:rPr>
        <w:t xml:space="preserve">(df_psa_cdx2cea[, </w:t>
      </w:r>
      <w:proofErr w:type="spellStart"/>
      <w:r>
        <w:rPr>
          <w:rStyle w:val="NormalTok"/>
        </w:rPr>
        <w:t>v_x_vars</w:t>
      </w:r>
      <w:proofErr w:type="spellEnd"/>
      <w:r>
        <w:rPr>
          <w:rStyle w:val="NormalTok"/>
        </w:rPr>
        <w:t xml:space="preserve">]))) </w:t>
      </w:r>
      <w:r>
        <w:rPr>
          <w:rStyle w:val="CommentTok"/>
        </w:rPr>
        <w:t># calculate mean values of each parameter</w:t>
      </w:r>
      <w:r>
        <w:br/>
      </w:r>
      <w:proofErr w:type="spellStart"/>
      <w:r>
        <w:rPr>
          <w:rStyle w:val="NormalTok"/>
        </w:rPr>
        <w:t>df_params</w:t>
      </w:r>
      <w:r>
        <w:rPr>
          <w:rStyle w:val="SpecialCharTok"/>
        </w:rPr>
        <w:t>$</w:t>
      </w:r>
      <w:r>
        <w:rPr>
          <w:rStyle w:val="NormalTok"/>
        </w:rPr>
        <w:t>u_Mets</w:t>
      </w:r>
      <w:proofErr w:type="spellEnd"/>
      <w:r>
        <w:rPr>
          <w:rStyle w:val="NormalTok"/>
        </w:rPr>
        <w:t xml:space="preserve"> </w:t>
      </w:r>
      <w:r>
        <w:rPr>
          <w:rStyle w:val="OtherTok"/>
        </w:rPr>
        <w:t>&lt;-</w:t>
      </w:r>
      <w:r>
        <w:rPr>
          <w:rStyle w:val="NormalTok"/>
        </w:rPr>
        <w:t xml:space="preserve"> </w:t>
      </w:r>
      <w:r>
        <w:rPr>
          <w:rStyle w:val="FloatTok"/>
        </w:rPr>
        <w:t>0.5</w:t>
      </w:r>
      <w:r>
        <w:rPr>
          <w:rStyle w:val="NormalTok"/>
        </w:rPr>
        <w:t xml:space="preserve"> </w:t>
      </w:r>
      <w:r>
        <w:rPr>
          <w:rStyle w:val="CommentTok"/>
        </w:rPr>
        <w:t># increase the utility value of the metastatic state</w:t>
      </w:r>
      <w:r>
        <w:br/>
      </w:r>
      <w:proofErr w:type="spellStart"/>
      <w:r>
        <w:rPr>
          <w:rStyle w:val="NormalTok"/>
        </w:rPr>
        <w:t>v_pred</w:t>
      </w:r>
      <w:proofErr w:type="spellEnd"/>
      <w:r>
        <w:rPr>
          <w:rStyle w:val="NormalTok"/>
        </w:rPr>
        <w:t xml:space="preserve"> </w:t>
      </w:r>
      <w:r>
        <w:rPr>
          <w:rStyle w:val="OtherTok"/>
        </w:rPr>
        <w:t>&lt;-</w:t>
      </w:r>
      <w:r>
        <w:rPr>
          <w:rStyle w:val="NormalTok"/>
        </w:rPr>
        <w:t xml:space="preserve"> </w:t>
      </w:r>
      <w:proofErr w:type="spellStart"/>
      <w:r>
        <w:rPr>
          <w:rStyle w:val="FunctionTok"/>
        </w:rPr>
        <w:t>predict_metamodel</w:t>
      </w:r>
      <w:proofErr w:type="spellEnd"/>
      <w:r>
        <w:rPr>
          <w:rStyle w:val="NormalTok"/>
        </w:rPr>
        <w:t>(</w:t>
      </w:r>
      <w:r>
        <w:rPr>
          <w:rStyle w:val="AttributeTok"/>
        </w:rPr>
        <w:t>model =</w:t>
      </w:r>
      <w:r>
        <w:rPr>
          <w:rStyle w:val="NormalTok"/>
        </w:rPr>
        <w:t xml:space="preserve"> </w:t>
      </w:r>
      <w:proofErr w:type="spellStart"/>
      <w:r>
        <w:rPr>
          <w:rStyle w:val="NormalTok"/>
        </w:rPr>
        <w:t>lm_metamod_valid</w:t>
      </w:r>
      <w:proofErr w:type="spellEnd"/>
      <w:r>
        <w:rPr>
          <w:rStyle w:val="NormalTok"/>
        </w:rPr>
        <w:t>,</w:t>
      </w:r>
      <w:r>
        <w:br/>
      </w:r>
      <w:r>
        <w:rPr>
          <w:rStyle w:val="NormalTok"/>
        </w:rPr>
        <w:t xml:space="preserve">                            </w:t>
      </w:r>
      <w:r>
        <w:rPr>
          <w:rStyle w:val="AttributeTok"/>
        </w:rPr>
        <w:t>inputs =</w:t>
      </w:r>
      <w:r>
        <w:rPr>
          <w:rStyle w:val="NormalTok"/>
        </w:rPr>
        <w:t xml:space="preserve"> </w:t>
      </w:r>
      <w:proofErr w:type="spellStart"/>
      <w:r>
        <w:rPr>
          <w:rStyle w:val="NormalTok"/>
        </w:rPr>
        <w:t>df_params</w:t>
      </w:r>
      <w:proofErr w:type="spellEnd"/>
      <w:r>
        <w:rPr>
          <w:rStyle w:val="NormalTok"/>
        </w:rPr>
        <w:t xml:space="preserve">) </w:t>
      </w:r>
      <w:r>
        <w:rPr>
          <w:rStyle w:val="CommentTok"/>
        </w:rPr>
        <w:t xml:space="preserve"># inputs has to be a </w:t>
      </w:r>
      <w:proofErr w:type="spellStart"/>
      <w:r>
        <w:rPr>
          <w:rStyle w:val="CommentTok"/>
        </w:rPr>
        <w:t>dataframe</w:t>
      </w:r>
      <w:proofErr w:type="spellEnd"/>
      <w:r>
        <w:br/>
      </w:r>
      <w:proofErr w:type="spellStart"/>
      <w:r>
        <w:rPr>
          <w:rStyle w:val="NormalTok"/>
        </w:rPr>
        <w:t>v_pred</w:t>
      </w:r>
      <w:proofErr w:type="spellEnd"/>
      <w:r>
        <w:rPr>
          <w:rStyle w:val="NormalTok"/>
        </w:rPr>
        <w:t xml:space="preserve"> </w:t>
      </w:r>
      <w:r>
        <w:rPr>
          <w:rStyle w:val="CommentTok"/>
        </w:rPr>
        <w:t xml:space="preserve"># 0.036 QALYs, </w:t>
      </w:r>
      <w:proofErr w:type="spellStart"/>
      <w:r>
        <w:rPr>
          <w:rStyle w:val="CommentTok"/>
        </w:rPr>
        <w:t>basecase</w:t>
      </w:r>
      <w:proofErr w:type="spellEnd"/>
      <w:r>
        <w:rPr>
          <w:rStyle w:val="CommentTok"/>
        </w:rPr>
        <w:t xml:space="preserve"> incremental QALYs was 0.035, hence </w:t>
      </w:r>
    </w:p>
    <w:p w14:paraId="629B1A1A" w14:textId="77777777" w:rsidR="00E16F21" w:rsidRDefault="00D31999">
      <w:pPr>
        <w:pStyle w:val="SourceCode"/>
      </w:pPr>
      <w:r>
        <w:rPr>
          <w:rStyle w:val="VerbatimChar"/>
        </w:rPr>
        <w:t>## [1] 0.03600197</w:t>
      </w:r>
    </w:p>
    <w:p w14:paraId="73454BE2" w14:textId="77777777" w:rsidR="00E16F21" w:rsidRDefault="00D31999">
      <w:pPr>
        <w:pStyle w:val="Heading1"/>
      </w:pPr>
      <w:bookmarkStart w:id="41" w:name="discussion"/>
      <w:bookmarkEnd w:id="7"/>
      <w:bookmarkEnd w:id="37"/>
      <w:r>
        <w:t>Discussion</w:t>
      </w:r>
    </w:p>
    <w:p w14:paraId="447D0148" w14:textId="08BC3B15" w:rsidR="00E16F21" w:rsidRDefault="00D31999">
      <w:pPr>
        <w:pStyle w:val="FirstParagraph"/>
      </w:pPr>
      <w:r>
        <w:t xml:space="preserve">The current paper presents functionalities of the </w:t>
      </w:r>
      <w:proofErr w:type="spellStart"/>
      <w:r>
        <w:rPr>
          <w:rStyle w:val="VerbatimChar"/>
        </w:rPr>
        <w:t>pacheck</w:t>
      </w:r>
      <w:proofErr w:type="spellEnd"/>
      <w:r>
        <w:t xml:space="preserve"> R package </w:t>
      </w:r>
      <w:ins w:id="42" w:author="Pouwels, Xavier (UT-BMS)" w:date="2025-02-14T16:09:00Z">
        <w:r w:rsidR="007E3F69" w:rsidRPr="007E3F69">
          <w:t>and illustrates the practical use of these functionalities, with detailed R code, in two case studies.</w:t>
        </w:r>
      </w:ins>
      <w:del w:id="43" w:author="Pouwels, Xavier (UT-BMS)" w:date="2025-02-14T16:09:00Z" w16du:dateUtc="2025-02-14T15:09:00Z">
        <w:r w:rsidDel="007E3F69">
          <w:delText xml:space="preserve">that focuses on validating probabilistic HE model inputs and outputs and allows to investigate the relation between these model inputs and outputs using metamodelling. Additionally, sample R codes are provided to illustrate how to use </w:delText>
        </w:r>
        <w:r w:rsidDel="007E3F69">
          <w:rPr>
            <w:rStyle w:val="VerbatimChar"/>
          </w:rPr>
          <w:delText>pacheck</w:delText>
        </w:r>
        <w:r w:rsidDel="007E3F69">
          <w:delText xml:space="preserve"> on available probabilistic inputs and outputs from published HE models</w:delText>
        </w:r>
      </w:del>
      <w:r>
        <w:t>.</w:t>
      </w:r>
      <w:r>
        <w:br/>
        <w:t xml:space="preserve">By no means we aimed to provide a complete list of validation tests. To our opinion, </w:t>
      </w:r>
      <w:proofErr w:type="spellStart"/>
      <w:r>
        <w:rPr>
          <w:rStyle w:val="VerbatimChar"/>
        </w:rPr>
        <w:t>pacheck</w:t>
      </w:r>
      <w:proofErr w:type="spellEnd"/>
      <w:r>
        <w:t xml:space="preserve"> is a package that requires regular updates and addition of validation tests over time to ensure it remains relevant for HE model developers and reviewers.</w:t>
      </w:r>
      <w:r>
        <w:br/>
        <w:t xml:space="preserve">From a technical point of view, </w:t>
      </w:r>
      <w:proofErr w:type="spellStart"/>
      <w:r>
        <w:rPr>
          <w:rStyle w:val="VerbatimChar"/>
        </w:rPr>
        <w:t>pacheck</w:t>
      </w:r>
      <w:proofErr w:type="spellEnd"/>
      <w:r>
        <w:t xml:space="preserve"> is most likely not coded in the most efficient way. This is a choice we made to ensure transparency of the implemented validation tests and to encourage external contributors to review the code base and to contribute to the further development of the package. The source code of </w:t>
      </w:r>
      <w:proofErr w:type="spellStart"/>
      <w:r>
        <w:rPr>
          <w:rStyle w:val="VerbatimChar"/>
        </w:rPr>
        <w:t>pacheck</w:t>
      </w:r>
      <w:proofErr w:type="spellEnd"/>
      <w:r>
        <w:t xml:space="preserve"> is openly available on GitHub: </w:t>
      </w:r>
      <w:hyperlink r:id="rId15">
        <w:r>
          <w:rPr>
            <w:rStyle w:val="Hyperlink"/>
          </w:rPr>
          <w:t>https://github.com/Xa4P/pacheck</w:t>
        </w:r>
      </w:hyperlink>
      <w:r>
        <w:t xml:space="preserve">. </w:t>
      </w:r>
      <w:commentRangeStart w:id="44"/>
      <w:commentRangeStart w:id="45"/>
      <w:r>
        <w:t>External contributors can raise “Issues” concerning the package and propose new validation tests via “Issues” and “Pull requests”.</w:t>
      </w:r>
      <w:commentRangeEnd w:id="44"/>
      <w:r w:rsidR="005E0652">
        <w:rPr>
          <w:rStyle w:val="CommentReference"/>
        </w:rPr>
        <w:commentReference w:id="44"/>
      </w:r>
      <w:commentRangeEnd w:id="45"/>
      <w:r w:rsidR="006370A7">
        <w:rPr>
          <w:rStyle w:val="CommentReference"/>
        </w:rPr>
        <w:commentReference w:id="45"/>
      </w:r>
      <w:r>
        <w:br/>
        <w:t xml:space="preserve">Finally, </w:t>
      </w:r>
      <w:proofErr w:type="spellStart"/>
      <w:r>
        <w:rPr>
          <w:rStyle w:val="VerbatimChar"/>
        </w:rPr>
        <w:t>pacheck</w:t>
      </w:r>
      <w:proofErr w:type="spellEnd"/>
      <w:r>
        <w:t xml:space="preserve"> focuses on the technical verification of HE model which is only a single aspect of validity. Hence, passing the validation tests included in </w:t>
      </w:r>
      <w:proofErr w:type="spellStart"/>
      <w:r>
        <w:rPr>
          <w:rStyle w:val="VerbatimChar"/>
        </w:rPr>
        <w:t>pacheck</w:t>
      </w:r>
      <w:proofErr w:type="spellEnd"/>
      <w:r>
        <w:t xml:space="preserve"> </w:t>
      </w:r>
      <w:r w:rsidR="007D4442">
        <w:t xml:space="preserve">supports </w:t>
      </w:r>
      <w:r w:rsidR="00D775C2">
        <w:t xml:space="preserve">- </w:t>
      </w:r>
      <w:r w:rsidR="007D4442">
        <w:t xml:space="preserve">but does not guarantee </w:t>
      </w:r>
      <w:r w:rsidR="00D775C2">
        <w:t xml:space="preserve">- </w:t>
      </w:r>
      <w:r>
        <w:t>the validity of HE models. HE model developers and reviewers are therefore encourage</w:t>
      </w:r>
      <w:r w:rsidR="00D775C2">
        <w:t>d</w:t>
      </w:r>
      <w:r>
        <w:t xml:space="preserve"> to </w:t>
      </w:r>
      <w:r w:rsidR="00D775C2">
        <w:t xml:space="preserve">also </w:t>
      </w:r>
      <w:r>
        <w:t xml:space="preserve">use </w:t>
      </w:r>
      <w:r w:rsidR="00D775C2">
        <w:t xml:space="preserve">additional </w:t>
      </w:r>
      <w:r>
        <w:t xml:space="preserve">validation tools such as </w:t>
      </w:r>
      <w:proofErr w:type="spellStart"/>
      <w:r>
        <w:t>AdviSHE</w:t>
      </w:r>
      <w:proofErr w:type="spellEnd"/>
      <w:r>
        <w:t xml:space="preserve"> and the CADTH’s </w:t>
      </w:r>
      <w:r w:rsidR="00B360D0">
        <w:t xml:space="preserve">validation </w:t>
      </w:r>
      <w:r>
        <w:t xml:space="preserve">tool to report and review other aspects of </w:t>
      </w:r>
      <w:r w:rsidR="00804638">
        <w:t xml:space="preserve">model </w:t>
      </w:r>
      <w:r>
        <w:t>validation</w:t>
      </w:r>
      <w:r>
        <w:rPr>
          <w:b/>
          <w:bCs/>
        </w:rPr>
        <w:t>[REFs]</w:t>
      </w:r>
      <w:r>
        <w:t>.</w:t>
      </w:r>
      <w:r>
        <w:br/>
      </w:r>
    </w:p>
    <w:p w14:paraId="0AA6FB74" w14:textId="77777777" w:rsidR="00E16F21" w:rsidRDefault="00D31999">
      <w:pPr>
        <w:pStyle w:val="Heading1"/>
      </w:pPr>
      <w:bookmarkStart w:id="46" w:name="conclusion"/>
      <w:bookmarkEnd w:id="41"/>
      <w:r>
        <w:t>Conclusion</w:t>
      </w:r>
    </w:p>
    <w:p w14:paraId="430951E1" w14:textId="52507992" w:rsidR="00E16F21" w:rsidRDefault="00D31999">
      <w:pPr>
        <w:pStyle w:val="FirstParagraph"/>
      </w:pPr>
      <w:commentRangeStart w:id="47"/>
      <w:commentRangeStart w:id="48"/>
      <w:r>
        <w:t xml:space="preserve">The current paper presents the R package </w:t>
      </w:r>
      <w:proofErr w:type="spellStart"/>
      <w:r>
        <w:rPr>
          <w:rStyle w:val="VerbatimChar"/>
        </w:rPr>
        <w:t>pacheck</w:t>
      </w:r>
      <w:commentRangeEnd w:id="47"/>
      <w:proofErr w:type="spellEnd"/>
      <w:r w:rsidR="00C52C1E">
        <w:rPr>
          <w:rStyle w:val="CommentReference"/>
        </w:rPr>
        <w:commentReference w:id="47"/>
      </w:r>
      <w:commentRangeEnd w:id="48"/>
      <w:r w:rsidR="00FB0133">
        <w:rPr>
          <w:rStyle w:val="CommentReference"/>
        </w:rPr>
        <w:commentReference w:id="48"/>
      </w:r>
      <w:r>
        <w:t xml:space="preserve">, which aims at validating probabilistic HE model inputs and outputs and at investigating their relationships using </w:t>
      </w:r>
      <w:proofErr w:type="spellStart"/>
      <w:r>
        <w:t>metamodelling</w:t>
      </w:r>
      <w:proofErr w:type="spellEnd"/>
      <w:r>
        <w:t>. We provide sample R code to encourage novice R users to use this package to systematically validate their HE models.</w:t>
      </w:r>
      <w:bookmarkEnd w:id="46"/>
    </w:p>
    <w:sectPr w:rsidR="00E16F21">
      <w:pgSz w:w="12240" w:h="15840"/>
      <w:pgMar w:top="1417" w:right="1417" w:bottom="1417" w:left="1417"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ouwels, Xavier (UT-BMS)" w:date="2025-02-14T15:49:00Z" w:initials="XP">
    <w:p w14:paraId="2EED0F44" w14:textId="77777777" w:rsidR="009E3289" w:rsidRDefault="009E3289" w:rsidP="009E3289">
      <w:pPr>
        <w:pStyle w:val="CommentText"/>
      </w:pPr>
      <w:r>
        <w:rPr>
          <w:rStyle w:val="CommentReference"/>
        </w:rPr>
        <w:annotationRef/>
      </w:r>
      <w:r>
        <w:rPr>
          <w:i/>
          <w:iCs/>
          <w:color w:val="000000"/>
          <w:highlight w:val="white"/>
        </w:rPr>
        <w:t>DIY model validation: a practical illustration of the Probabilistic Analysis Check R Package in two case studies</w:t>
      </w:r>
    </w:p>
    <w:p w14:paraId="576F718D" w14:textId="77777777" w:rsidR="009E3289" w:rsidRDefault="009E3289" w:rsidP="009E3289">
      <w:pPr>
        <w:pStyle w:val="CommentText"/>
      </w:pPr>
    </w:p>
    <w:p w14:paraId="580F6F97" w14:textId="77777777" w:rsidR="009E3289" w:rsidRDefault="009E3289" w:rsidP="009E3289">
      <w:pPr>
        <w:pStyle w:val="CommentText"/>
      </w:pPr>
      <w:r>
        <w:rPr>
          <w:i/>
          <w:iCs/>
          <w:color w:val="000000"/>
          <w:highlight w:val="white"/>
        </w:rPr>
        <w:t>Model validation using the Probabilistic Analysis Check R Package: a tutorial including two case studies</w:t>
      </w:r>
    </w:p>
  </w:comment>
  <w:comment w:id="2" w:author="Koffijberg, Erik (UT-BMS)" w:date="2025-02-12T15:44:00Z" w:initials="EK">
    <w:p w14:paraId="0D82FE34" w14:textId="77777777" w:rsidR="006370A7" w:rsidRDefault="006370A7" w:rsidP="006370A7">
      <w:pPr>
        <w:pStyle w:val="CommentText"/>
      </w:pPr>
      <w:r>
        <w:rPr>
          <w:rStyle w:val="CommentReference"/>
        </w:rPr>
        <w:annotationRef/>
      </w:r>
      <w:r>
        <w:rPr>
          <w:lang w:val="nl-NL"/>
        </w:rPr>
        <w:t>Zie eerdere opm over case studies, misschien nog een 3</w:t>
      </w:r>
      <w:r>
        <w:rPr>
          <w:vertAlign w:val="superscript"/>
          <w:lang w:val="nl-NL"/>
        </w:rPr>
        <w:t>e</w:t>
      </w:r>
      <w:r>
        <w:rPr>
          <w:lang w:val="nl-NL"/>
        </w:rPr>
        <w:t xml:space="preserve"> toevoegen van een OSM in Python ☺️😉</w:t>
      </w:r>
    </w:p>
  </w:comment>
  <w:comment w:id="3" w:author="Pouwels, Xavier (UT-BMS)" w:date="2025-02-14T16:12:00Z" w:initials="XP">
    <w:p w14:paraId="48199350" w14:textId="77777777" w:rsidR="00191293" w:rsidRDefault="00191293" w:rsidP="00191293">
      <w:pPr>
        <w:pStyle w:val="CommentText"/>
      </w:pPr>
      <w:r>
        <w:rPr>
          <w:rStyle w:val="CommentReference"/>
        </w:rPr>
        <w:annotationRef/>
      </w:r>
      <w:r>
        <w:t>TODO: checken of zo een beschikbaar zou zijn</w:t>
      </w:r>
    </w:p>
  </w:comment>
  <w:comment w:id="4" w:author="Pouwels, Xavier (UT-BMS)" w:date="2025-02-14T16:38:00Z" w:initials="XP">
    <w:p w14:paraId="7762F4A8" w14:textId="77777777" w:rsidR="00CA7058" w:rsidRDefault="00CA7058" w:rsidP="00CA7058">
      <w:pPr>
        <w:pStyle w:val="CommentText"/>
      </w:pPr>
      <w:r>
        <w:rPr>
          <w:rStyle w:val="CommentReference"/>
        </w:rPr>
        <w:annotationRef/>
      </w:r>
      <w:r>
        <w:t>Mogelijk deze:</w:t>
      </w:r>
    </w:p>
    <w:p w14:paraId="2A50BBA8" w14:textId="77777777" w:rsidR="00CA7058" w:rsidRDefault="00CA7058" w:rsidP="00CA7058">
      <w:pPr>
        <w:pStyle w:val="CommentText"/>
        <w:ind w:left="300"/>
      </w:pPr>
      <w:hyperlink r:id="rId1" w:history="1">
        <w:r w:rsidRPr="00881633">
          <w:rPr>
            <w:rStyle w:val="Hyperlink"/>
          </w:rPr>
          <w:t>BrandonCChan/edamame: For decision analytic modeling and cost-effectiveness analysis</w:t>
        </w:r>
      </w:hyperlink>
      <w:r>
        <w:t xml:space="preserve"> </w:t>
      </w:r>
    </w:p>
    <w:p w14:paraId="390C03A8" w14:textId="77777777" w:rsidR="00CA7058" w:rsidRDefault="00CA7058" w:rsidP="00CA7058">
      <w:pPr>
        <w:pStyle w:val="CommentText"/>
        <w:ind w:left="300"/>
      </w:pPr>
      <w:hyperlink r:id="rId2" w:history="1">
        <w:r w:rsidRPr="00881633">
          <w:rPr>
            <w:rStyle w:val="Hyperlink"/>
          </w:rPr>
          <w:t>cea/markov_sim.py at main · j-seward/cea</w:t>
        </w:r>
      </w:hyperlink>
      <w:r>
        <w:t xml:space="preserve"> </w:t>
      </w:r>
    </w:p>
  </w:comment>
  <w:comment w:id="5" w:author="Pouwels, Xavier (UT-BMS)" w:date="2025-03-18T13:35:00Z" w:initials="XP">
    <w:p w14:paraId="06CDD648" w14:textId="77777777" w:rsidR="00C80ADA" w:rsidRDefault="00C80ADA" w:rsidP="00C80ADA">
      <w:pPr>
        <w:pStyle w:val="CommentText"/>
      </w:pPr>
      <w:r>
        <w:rPr>
          <w:rStyle w:val="CommentReference"/>
        </w:rPr>
        <w:annotationRef/>
      </w:r>
      <w:r>
        <w:t>DONE!</w:t>
      </w:r>
    </w:p>
  </w:comment>
  <w:comment w:id="6" w:author="Pouwels, Xavier (UT-BMS)" w:date="2025-02-21T11:40:00Z" w:initials="XP">
    <w:p w14:paraId="4229675E" w14:textId="2B9E7CB5" w:rsidR="00B60902" w:rsidRDefault="00B60902" w:rsidP="00B60902">
      <w:pPr>
        <w:pStyle w:val="CommentText"/>
      </w:pPr>
      <w:r>
        <w:rPr>
          <w:rStyle w:val="CommentReference"/>
        </w:rPr>
        <w:annotationRef/>
      </w:r>
      <w:r>
        <w:t>Leeswijzer hier toevoegen</w:t>
      </w:r>
    </w:p>
  </w:comment>
  <w:comment w:id="8" w:author="Pouwels, Xavier (UT-BMS)" w:date="2025-02-21T11:44:00Z" w:initials="XP">
    <w:p w14:paraId="52D7EB27" w14:textId="77777777" w:rsidR="002C6F57" w:rsidRDefault="002C6F57" w:rsidP="002C6F57">
      <w:pPr>
        <w:pStyle w:val="CommentText"/>
      </w:pPr>
      <w:r>
        <w:rPr>
          <w:rStyle w:val="CommentReference"/>
        </w:rPr>
        <w:annotationRef/>
      </w:r>
      <w:r>
        <w:t>Iets zeggen over de case studies heen. Iets over hoe makkelijk het toe te passen is op een model of de ander.</w:t>
      </w:r>
    </w:p>
    <w:p w14:paraId="406511AF" w14:textId="77777777" w:rsidR="002C6F57" w:rsidRDefault="002C6F57" w:rsidP="002C6F57">
      <w:pPr>
        <w:pStyle w:val="CommentText"/>
      </w:pPr>
      <w:r>
        <w:t>&gt; input structuur is anders</w:t>
      </w:r>
    </w:p>
    <w:p w14:paraId="00642A3D" w14:textId="77777777" w:rsidR="002C6F57" w:rsidRDefault="002C6F57" w:rsidP="002C6F57">
      <w:pPr>
        <w:pStyle w:val="CommentText"/>
      </w:pPr>
      <w:r>
        <w:t>&gt; output structuur is anders</w:t>
      </w:r>
    </w:p>
    <w:p w14:paraId="3A732EEF" w14:textId="77777777" w:rsidR="002C6F57" w:rsidRDefault="002C6F57" w:rsidP="002C6F57">
      <w:pPr>
        <w:pStyle w:val="CommentText"/>
      </w:pPr>
      <w:r>
        <w:t>&gt; export in xlsx/ csv maakt het makkelijker</w:t>
      </w:r>
    </w:p>
  </w:comment>
  <w:comment w:id="9" w:author="Pouwels, Xavier (UT-BMS)" w:date="2025-02-24T07:12:00Z" w:initials="XP">
    <w:p w14:paraId="3AE35A0A" w14:textId="77777777" w:rsidR="001B0E85" w:rsidRDefault="001B0E85" w:rsidP="001B0E85">
      <w:pPr>
        <w:pStyle w:val="CommentText"/>
      </w:pPr>
      <w:r>
        <w:rPr>
          <w:rStyle w:val="CommentReference"/>
        </w:rPr>
        <w:annotationRef/>
      </w:r>
      <w:r>
        <w:t>Lack of coding convention/ HE coding style. No documentation of all inputs/ outputs?</w:t>
      </w:r>
    </w:p>
  </w:comment>
  <w:comment w:id="10" w:author="Pouwels, Xavier (UT-BMS)" w:date="2025-03-18T14:29:00Z" w:initials="XP">
    <w:p w14:paraId="5CB26EFE" w14:textId="77777777" w:rsidR="00E1547F" w:rsidRDefault="00E1547F" w:rsidP="00E1547F">
      <w:pPr>
        <w:pStyle w:val="CommentText"/>
      </w:pPr>
      <w:r>
        <w:rPr>
          <w:rStyle w:val="CommentReference"/>
        </w:rPr>
        <w:annotationRef/>
      </w:r>
      <w:r>
        <w:t>DONE!</w:t>
      </w:r>
    </w:p>
  </w:comment>
  <w:comment w:id="12" w:author="Pouwels, Xavier (UT-BMS)" w:date="2025-02-14T16:32:00Z" w:initials="XP">
    <w:p w14:paraId="1918378B" w14:textId="6CAC9CFB" w:rsidR="00852531" w:rsidRDefault="00852531" w:rsidP="00852531">
      <w:pPr>
        <w:pStyle w:val="CommentText"/>
      </w:pPr>
      <w:r>
        <w:rPr>
          <w:rStyle w:val="CommentReference"/>
        </w:rPr>
        <w:annotationRef/>
      </w:r>
      <w:r>
        <w:t>DES:</w:t>
      </w:r>
    </w:p>
    <w:p w14:paraId="51177FAD" w14:textId="77777777" w:rsidR="00852531" w:rsidRDefault="00852531" w:rsidP="00852531">
      <w:pPr>
        <w:pStyle w:val="CommentText"/>
        <w:ind w:left="300"/>
      </w:pPr>
      <w:hyperlink r:id="rId3" w:history="1">
        <w:r w:rsidRPr="00F54F06">
          <w:rPr>
            <w:rStyle w:val="Hyperlink"/>
          </w:rPr>
          <w:t>MANC-RISK-SCREEN/Model Core Files at main · stuwrighthealthecon/MANC-RISK-SCREEN</w:t>
        </w:r>
      </w:hyperlink>
      <w:r>
        <w:t xml:space="preserve"> </w:t>
      </w:r>
    </w:p>
    <w:p w14:paraId="0D89E1D3" w14:textId="77777777" w:rsidR="00852531" w:rsidRDefault="00852531" w:rsidP="00852531">
      <w:pPr>
        <w:pStyle w:val="CommentText"/>
        <w:ind w:left="300"/>
      </w:pPr>
      <w:hyperlink r:id="rId4" w:history="1">
        <w:r w:rsidRPr="00F54F06">
          <w:rPr>
            <w:rStyle w:val="Hyperlink"/>
          </w:rPr>
          <w:t>InnovationValueInitiative/IVI-RA: The IVI-RA individual patient simulation model</w:t>
        </w:r>
      </w:hyperlink>
      <w:r>
        <w:t xml:space="preserve"> </w:t>
      </w:r>
    </w:p>
    <w:p w14:paraId="00556294" w14:textId="77777777" w:rsidR="00852531" w:rsidRDefault="00852531" w:rsidP="00852531">
      <w:pPr>
        <w:pStyle w:val="CommentText"/>
        <w:ind w:left="300"/>
      </w:pPr>
      <w:hyperlink r:id="rId5" w:history="1">
        <w:r w:rsidRPr="00F54F06">
          <w:rPr>
            <w:rStyle w:val="Hyperlink"/>
          </w:rPr>
          <w:t>koendegeling/CompetingEvents_ESPD: Repo for the work on the "Event-Specific Probabilities and Distributions" (ESPD) approach for modelling competing risks.</w:t>
        </w:r>
      </w:hyperlink>
      <w:r>
        <w:t xml:space="preserve"> --&gt; maar geen uitkomsten bij deze lijkt me</w:t>
      </w:r>
    </w:p>
  </w:comment>
  <w:comment w:id="13" w:author="Pouwels, Xavier (UT-BMS)" w:date="2025-02-17T15:54:00Z" w:initials="XP">
    <w:p w14:paraId="01B5CC11" w14:textId="77777777" w:rsidR="00CE5301" w:rsidRDefault="00CE5301" w:rsidP="00CE5301">
      <w:pPr>
        <w:pStyle w:val="CommentText"/>
      </w:pPr>
      <w:r>
        <w:rPr>
          <w:rStyle w:val="CommentReference"/>
        </w:rPr>
        <w:annotationRef/>
      </w:r>
      <w:r>
        <w:t>iviRA model is individual level health state transition model</w:t>
      </w:r>
    </w:p>
  </w:comment>
  <w:comment w:id="14" w:author="Pouwels, Xavier (UT-BMS)" w:date="2025-03-18T14:29:00Z" w:initials="XP">
    <w:p w14:paraId="56DD5680" w14:textId="77777777" w:rsidR="00E1547F" w:rsidRDefault="00E1547F" w:rsidP="00E1547F">
      <w:pPr>
        <w:pStyle w:val="CommentText"/>
      </w:pPr>
      <w:r>
        <w:rPr>
          <w:rStyle w:val="CommentReference"/>
        </w:rPr>
        <w:annotationRef/>
      </w:r>
      <w:r>
        <w:t>DONE!</w:t>
      </w:r>
    </w:p>
  </w:comment>
  <w:comment w:id="15" w:author="Koffijberg, Erik (UT-BMS)" w:date="2025-02-12T15:22:00Z" w:initials="EK">
    <w:p w14:paraId="049CFCB2" w14:textId="43C5F80B" w:rsidR="003345EE" w:rsidRDefault="003345EE" w:rsidP="003345EE">
      <w:pPr>
        <w:pStyle w:val="CommentText"/>
      </w:pPr>
      <w:r>
        <w:rPr>
          <w:rStyle w:val="CommentReference"/>
        </w:rPr>
        <w:annotationRef/>
      </w:r>
      <w:r>
        <w:rPr>
          <w:lang w:val="nl-NL"/>
        </w:rPr>
        <w:t>Waarom meervoud?</w:t>
      </w:r>
    </w:p>
    <w:p w14:paraId="1596E5EC" w14:textId="77777777" w:rsidR="003345EE" w:rsidRDefault="003345EE" w:rsidP="003345EE">
      <w:pPr>
        <w:pStyle w:val="CommentText"/>
      </w:pPr>
      <w:r>
        <w:rPr>
          <w:lang w:val="nl-NL"/>
        </w:rPr>
        <w:t>1 input en 1 output?</w:t>
      </w:r>
    </w:p>
    <w:p w14:paraId="015A0ED1" w14:textId="77777777" w:rsidR="003345EE" w:rsidRDefault="003345EE" w:rsidP="003345EE">
      <w:pPr>
        <w:pStyle w:val="CommentText"/>
      </w:pPr>
      <w:r>
        <w:rPr>
          <w:lang w:val="nl-NL"/>
        </w:rPr>
        <w:t>En die zitten dus al in het package (ipv dat je ze eerst zelf moet genereren met de functies in het package?)</w:t>
      </w:r>
    </w:p>
  </w:comment>
  <w:comment w:id="16" w:author="Pouwels, Xavier (UT-BMS)" w:date="2025-02-14T15:57:00Z" w:initials="XP">
    <w:p w14:paraId="562A6A84" w14:textId="77777777" w:rsidR="002F6368" w:rsidRDefault="002F6368" w:rsidP="002F6368">
      <w:pPr>
        <w:pStyle w:val="CommentText"/>
      </w:pPr>
      <w:r>
        <w:rPr>
          <w:rStyle w:val="CommentReference"/>
        </w:rPr>
        <w:annotationRef/>
      </w:r>
      <w:r>
        <w:t>TODO: check om tweede vraag te beantwoorden</w:t>
      </w:r>
    </w:p>
  </w:comment>
  <w:comment w:id="17" w:author="Pouwels, Xavier (UT-BMS)" w:date="2025-03-18T14:37:00Z" w:initials="XP">
    <w:p w14:paraId="4320B4C5" w14:textId="77777777" w:rsidR="00E93176" w:rsidRDefault="00E93176" w:rsidP="00E93176">
      <w:pPr>
        <w:pStyle w:val="CommentText"/>
      </w:pPr>
      <w:r>
        <w:rPr>
          <w:rStyle w:val="CommentReference"/>
        </w:rPr>
        <w:annotationRef/>
      </w:r>
      <w:r>
        <w:t>DONE!</w:t>
      </w:r>
    </w:p>
  </w:comment>
  <w:comment w:id="18" w:author="Koffijberg, Erik (UT-BMS)" w:date="2025-02-12T15:23:00Z" w:initials="EK">
    <w:p w14:paraId="03DA0D9A" w14:textId="2241E384" w:rsidR="008B0D07" w:rsidRDefault="008B0D07" w:rsidP="008B0D07">
      <w:pPr>
        <w:pStyle w:val="CommentText"/>
      </w:pPr>
      <w:r>
        <w:rPr>
          <w:rStyle w:val="CommentReference"/>
        </w:rPr>
        <w:annotationRef/>
      </w:r>
      <w:r>
        <w:rPr>
          <w:lang w:val="nl-NL"/>
        </w:rPr>
        <w:t>Zie vorige opm: klinkt als maar 1 dataset</w:t>
      </w:r>
    </w:p>
  </w:comment>
  <w:comment w:id="19" w:author="Pouwels, Xavier (UT-BMS)" w:date="2025-03-18T14:37:00Z" w:initials="XP">
    <w:p w14:paraId="37DD246F" w14:textId="77777777" w:rsidR="00E93176" w:rsidRDefault="00E93176" w:rsidP="00E93176">
      <w:pPr>
        <w:pStyle w:val="CommentText"/>
      </w:pPr>
      <w:r>
        <w:rPr>
          <w:rStyle w:val="CommentReference"/>
        </w:rPr>
        <w:annotationRef/>
      </w:r>
      <w:r>
        <w:t>DONE!</w:t>
      </w:r>
    </w:p>
  </w:comment>
  <w:comment w:id="20" w:author="Koffijberg, Erik (UT-BMS)" w:date="2025-02-12T15:26:00Z" w:initials="EK">
    <w:p w14:paraId="7DBBA27E" w14:textId="73D1DBE7" w:rsidR="005B6D0D" w:rsidRDefault="005B6D0D" w:rsidP="005B6D0D">
      <w:pPr>
        <w:pStyle w:val="CommentText"/>
      </w:pPr>
      <w:r>
        <w:rPr>
          <w:rStyle w:val="CommentReference"/>
        </w:rPr>
        <w:annotationRef/>
      </w:r>
      <w:r>
        <w:rPr>
          <w:lang w:val="nl-NL"/>
        </w:rPr>
        <w:t>Tekstueel niet helemaal logisch gezien de start van deze paragraaf</w:t>
      </w:r>
    </w:p>
    <w:p w14:paraId="2255BE73" w14:textId="77777777" w:rsidR="005B6D0D" w:rsidRDefault="005B6D0D" w:rsidP="005B6D0D">
      <w:pPr>
        <w:pStyle w:val="CommentText"/>
      </w:pPr>
      <w:r>
        <w:rPr>
          <w:lang w:val="nl-NL"/>
        </w:rPr>
        <w:t>Daarnaast: zou je niet eigenlijk een 2</w:t>
      </w:r>
      <w:r>
        <w:rPr>
          <w:vertAlign w:val="superscript"/>
          <w:lang w:val="nl-NL"/>
        </w:rPr>
        <w:t>e</w:t>
      </w:r>
      <w:r>
        <w:rPr>
          <w:lang w:val="nl-NL"/>
        </w:rPr>
        <w:t xml:space="preserve"> echt nieuwe case studie willen hebben? En dan bijv. een open-sources DES model?</w:t>
      </w:r>
    </w:p>
    <w:p w14:paraId="50931BAD" w14:textId="77777777" w:rsidR="005B6D0D" w:rsidRDefault="005B6D0D" w:rsidP="005B6D0D">
      <w:pPr>
        <w:pStyle w:val="CommentText"/>
      </w:pPr>
      <w:r>
        <w:rPr>
          <w:lang w:val="nl-NL"/>
        </w:rPr>
        <w:t>Juist om dit paper echt als illustratie van de toepassing van pacheck neer te zetten (en iets meer los van de ViH paper)?</w:t>
      </w:r>
    </w:p>
  </w:comment>
  <w:comment w:id="23" w:author="Koffijberg, Erik (UT-BMS)" w:date="2025-02-12T15:28:00Z" w:initials="EK">
    <w:p w14:paraId="3708566C" w14:textId="77777777" w:rsidR="00260215" w:rsidRDefault="00260215" w:rsidP="00260215">
      <w:pPr>
        <w:pStyle w:val="CommentText"/>
      </w:pPr>
      <w:r>
        <w:rPr>
          <w:rStyle w:val="CommentReference"/>
        </w:rPr>
        <w:annotationRef/>
      </w:r>
      <w:r>
        <w:rPr>
          <w:lang w:val="nl-NL"/>
        </w:rPr>
        <w:t>Incompleet</w:t>
      </w:r>
    </w:p>
  </w:comment>
  <w:comment w:id="24" w:author="Pouwels, Xavier (UT-BMS)" w:date="2025-02-14T16:01:00Z" w:initials="XP">
    <w:p w14:paraId="174325B1" w14:textId="77777777" w:rsidR="00366A09" w:rsidRDefault="00366A09" w:rsidP="00366A09">
      <w:pPr>
        <w:pStyle w:val="CommentText"/>
      </w:pPr>
      <w:r>
        <w:rPr>
          <w:rStyle w:val="CommentReference"/>
        </w:rPr>
        <w:annotationRef/>
      </w:r>
      <w:r>
        <w:t>TODO: check of toevoeging klopt</w:t>
      </w:r>
    </w:p>
  </w:comment>
  <w:comment w:id="26" w:author="Koffijberg, Erik (UT-BMS)" w:date="2025-02-12T15:29:00Z" w:initials="EK">
    <w:p w14:paraId="73AFFD0A" w14:textId="40F604B2" w:rsidR="007E0E73" w:rsidRDefault="007E0E73" w:rsidP="007E0E73">
      <w:pPr>
        <w:pStyle w:val="CommentText"/>
      </w:pPr>
      <w:r>
        <w:rPr>
          <w:rStyle w:val="CommentReference"/>
        </w:rPr>
        <w:annotationRef/>
      </w:r>
      <w:r>
        <w:rPr>
          <w:lang w:val="nl-NL"/>
        </w:rPr>
        <w:t>Beetje vaag...denk dat een zin toevoegen met concrete beschrijving van ‘to assess plausibility’ hier nodig is</w:t>
      </w:r>
    </w:p>
  </w:comment>
  <w:comment w:id="27" w:author="Pouwels, Xavier (UT-BMS)" w:date="2025-03-18T14:39:00Z" w:initials="XP">
    <w:p w14:paraId="4509663E" w14:textId="77777777" w:rsidR="009C1E85" w:rsidRDefault="009C1E85" w:rsidP="009C1E85">
      <w:pPr>
        <w:pStyle w:val="CommentText"/>
      </w:pPr>
      <w:r>
        <w:rPr>
          <w:rStyle w:val="CommentReference"/>
        </w:rPr>
        <w:annotationRef/>
      </w:r>
      <w:r>
        <w:t>Done!</w:t>
      </w:r>
    </w:p>
  </w:comment>
  <w:comment w:id="32" w:author="Koffijberg, Erik (UT-BMS)" w:date="2025-02-12T15:33:00Z" w:initials="EK">
    <w:p w14:paraId="2A263EF3" w14:textId="00A0E986" w:rsidR="0093291E" w:rsidRDefault="0093291E" w:rsidP="0093291E">
      <w:pPr>
        <w:pStyle w:val="CommentText"/>
      </w:pPr>
      <w:r>
        <w:rPr>
          <w:rStyle w:val="CommentReference"/>
        </w:rPr>
        <w:annotationRef/>
      </w:r>
      <w:r>
        <w:rPr>
          <w:lang w:val="nl-NL"/>
        </w:rPr>
        <w:t>Zijn dit niet je resulaten/illustratie?</w:t>
      </w:r>
    </w:p>
    <w:p w14:paraId="19DE9DC8" w14:textId="77777777" w:rsidR="0093291E" w:rsidRDefault="0093291E" w:rsidP="0093291E">
      <w:pPr>
        <w:pStyle w:val="CommentText"/>
      </w:pPr>
      <w:r>
        <w:rPr>
          <w:lang w:val="nl-NL"/>
        </w:rPr>
        <w:t>Lijkt me ook wel logisch die dan echt onder Results te geven</w:t>
      </w:r>
    </w:p>
  </w:comment>
  <w:comment w:id="33" w:author="Pouwels, Xavier (UT-BMS)" w:date="2025-02-14T16:03:00Z" w:initials="XP">
    <w:p w14:paraId="75B6CD4B" w14:textId="77777777" w:rsidR="00200D6B" w:rsidRDefault="00200D6B" w:rsidP="00200D6B">
      <w:pPr>
        <w:pStyle w:val="CommentText"/>
      </w:pPr>
      <w:r>
        <w:rPr>
          <w:rStyle w:val="CommentReference"/>
        </w:rPr>
        <w:annotationRef/>
      </w:r>
      <w:r>
        <w:t>TODO: Discuss structuur paper met Erik</w:t>
      </w:r>
    </w:p>
  </w:comment>
  <w:comment w:id="34" w:author="Pouwels, Xavier (UT-BMS)" w:date="2025-03-18T14:49:00Z" w:initials="XP">
    <w:p w14:paraId="32194CE9" w14:textId="77777777" w:rsidR="000D26FB" w:rsidRDefault="000D26FB" w:rsidP="000D26FB">
      <w:pPr>
        <w:pStyle w:val="CommentText"/>
      </w:pPr>
      <w:r>
        <w:rPr>
          <w:rStyle w:val="CommentReference"/>
        </w:rPr>
        <w:annotationRef/>
      </w:r>
      <w:r>
        <w:t>DONE</w:t>
      </w:r>
    </w:p>
  </w:comment>
  <w:comment w:id="35" w:author="Koffijberg, Erik (UT-BMS)" w:date="2025-02-12T15:32:00Z" w:initials="EK">
    <w:p w14:paraId="19C73531" w14:textId="562690C6" w:rsidR="0035077B" w:rsidRDefault="0035077B" w:rsidP="0035077B">
      <w:pPr>
        <w:pStyle w:val="CommentText"/>
      </w:pPr>
      <w:r>
        <w:rPr>
          <w:rStyle w:val="CommentReference"/>
        </w:rPr>
        <w:annotationRef/>
      </w:r>
      <w:r>
        <w:rPr>
          <w:lang w:val="nl-NL"/>
        </w:rPr>
        <w:t>Eventueel kan grotere range y-as of comment hierover wel nuttig zijn. Nu beweegt de lijn flink ook bij &gt;500 iteraties, simpelweg omdat er zo ingezoomd is (tot op stappen van 0.0005 QALY)</w:t>
      </w:r>
    </w:p>
  </w:comment>
  <w:comment w:id="36" w:author="Pouwels, Xavier (UT-BMS)" w:date="2025-02-14T16:05:00Z" w:initials="XP">
    <w:p w14:paraId="0F0F65CD" w14:textId="77777777" w:rsidR="00B37AC4" w:rsidRDefault="00B37AC4" w:rsidP="00B37AC4">
      <w:pPr>
        <w:pStyle w:val="CommentText"/>
      </w:pPr>
      <w:r>
        <w:rPr>
          <w:rStyle w:val="CommentReference"/>
        </w:rPr>
        <w:annotationRef/>
      </w:r>
      <w:r>
        <w:t>XP: klopt, waarschijnlijk makkelijker in tekst te verwerken</w:t>
      </w:r>
    </w:p>
  </w:comment>
  <w:comment w:id="38" w:author="Koffijberg, Erik (UT-BMS)" w:date="2025-02-12T15:34:00Z" w:initials="EK">
    <w:p w14:paraId="47DAB106" w14:textId="7C38EA1B" w:rsidR="008712E0" w:rsidRDefault="008712E0" w:rsidP="008712E0">
      <w:pPr>
        <w:pStyle w:val="CommentText"/>
      </w:pPr>
      <w:r>
        <w:rPr>
          <w:rStyle w:val="CommentReference"/>
        </w:rPr>
        <w:annotationRef/>
      </w:r>
      <w:r>
        <w:rPr>
          <w:lang w:val="nl-NL"/>
        </w:rPr>
        <w:t>Meer Methods? Maar je hebt nu geen traditionele opzet aangehouden natuurlijk</w:t>
      </w:r>
    </w:p>
  </w:comment>
  <w:comment w:id="39" w:author="Koffijberg, Erik (UT-BMS)" w:date="2025-02-12T15:36:00Z" w:initials="EK">
    <w:p w14:paraId="13226060" w14:textId="77777777" w:rsidR="0021730C" w:rsidRDefault="0021730C" w:rsidP="0021730C">
      <w:pPr>
        <w:pStyle w:val="CommentText"/>
      </w:pPr>
      <w:r>
        <w:rPr>
          <w:rStyle w:val="CommentReference"/>
        </w:rPr>
        <w:annotationRef/>
      </w:r>
      <w:r>
        <w:rPr>
          <w:lang w:val="nl-NL"/>
        </w:rPr>
        <w:t>Klinkt logisch, maar is het niet handig om als 1</w:t>
      </w:r>
      <w:r>
        <w:rPr>
          <w:vertAlign w:val="superscript"/>
          <w:lang w:val="nl-NL"/>
        </w:rPr>
        <w:t>e</w:t>
      </w:r>
      <w:r>
        <w:rPr>
          <w:lang w:val="nl-NL"/>
        </w:rPr>
        <w:t xml:space="preserve"> stap naar de abs outcomes per strategy te kijken, en dan als 2</w:t>
      </w:r>
      <w:r>
        <w:rPr>
          <w:vertAlign w:val="superscript"/>
          <w:lang w:val="nl-NL"/>
        </w:rPr>
        <w:t>e</w:t>
      </w:r>
      <w:r>
        <w:rPr>
          <w:lang w:val="nl-NL"/>
        </w:rPr>
        <w:t xml:space="preserve"> stap naar deze incrementals?</w:t>
      </w:r>
    </w:p>
    <w:p w14:paraId="50F3A822" w14:textId="77777777" w:rsidR="0021730C" w:rsidRDefault="0021730C" w:rsidP="0021730C">
      <w:pPr>
        <w:pStyle w:val="CommentText"/>
      </w:pPr>
      <w:r>
        <w:rPr>
          <w:lang w:val="nl-NL"/>
        </w:rPr>
        <w:t>In theorie kunnen de uitkomsten van beide strategieën incorrect zijn maar toch samen leiden tot een incremental outcome die wel lijkt te kloppen</w:t>
      </w:r>
    </w:p>
  </w:comment>
  <w:comment w:id="40" w:author="Pouwels, Xavier (UT-BMS)" w:date="2025-02-14T16:06:00Z" w:initials="XP">
    <w:p w14:paraId="6F52A72F" w14:textId="77777777" w:rsidR="00EC5711" w:rsidRDefault="00EC5711" w:rsidP="00EC5711">
      <w:pPr>
        <w:pStyle w:val="CommentText"/>
      </w:pPr>
      <w:r>
        <w:rPr>
          <w:rStyle w:val="CommentReference"/>
        </w:rPr>
        <w:annotationRef/>
      </w:r>
      <w:r>
        <w:t>XP: klopt, te discussieren, vraagt dan meer tekst</w:t>
      </w:r>
    </w:p>
  </w:comment>
  <w:comment w:id="44" w:author="Koffijberg, Erik (UT-BMS)" w:date="2025-02-12T15:44:00Z" w:initials="EK">
    <w:p w14:paraId="274B3FA3" w14:textId="77777777" w:rsidR="005E0652" w:rsidRDefault="005E0652" w:rsidP="005E0652">
      <w:pPr>
        <w:pStyle w:val="CommentText"/>
      </w:pPr>
      <w:r>
        <w:rPr>
          <w:rStyle w:val="CommentReference"/>
        </w:rPr>
        <w:annotationRef/>
      </w:r>
      <w:r>
        <w:rPr>
          <w:lang w:val="nl-NL"/>
        </w:rPr>
        <w:t>Al eens gedaan?</w:t>
      </w:r>
    </w:p>
  </w:comment>
  <w:comment w:id="45" w:author="Pouwels, Xavier (UT-BMS)" w:date="2025-02-14T16:10:00Z" w:initials="XP">
    <w:p w14:paraId="1E481928" w14:textId="77777777" w:rsidR="006370A7" w:rsidRDefault="006370A7" w:rsidP="006370A7">
      <w:pPr>
        <w:pStyle w:val="CommentText"/>
      </w:pPr>
      <w:r>
        <w:rPr>
          <w:rStyle w:val="CommentReference"/>
        </w:rPr>
        <w:annotationRef/>
      </w:r>
      <w:r>
        <w:t>Nee….</w:t>
      </w:r>
    </w:p>
  </w:comment>
  <w:comment w:id="47" w:author="Koffijberg, Erik (UT-BMS)" w:date="2025-02-12T15:49:00Z" w:initials="EK">
    <w:p w14:paraId="2F2C9C06" w14:textId="42D8DF4F" w:rsidR="00C52C1E" w:rsidRDefault="00C52C1E" w:rsidP="00C52C1E">
      <w:pPr>
        <w:pStyle w:val="CommentText"/>
      </w:pPr>
      <w:r>
        <w:rPr>
          <w:rStyle w:val="CommentReference"/>
        </w:rPr>
        <w:annotationRef/>
      </w:r>
      <w:r>
        <w:rPr>
          <w:lang w:val="nl-NL"/>
        </w:rPr>
        <w:t>Zou hiervoor een tabel met functie omschrijvingen (vrij high-level) niet handig zijn? Staat nu enigszins verspreid door de tekst</w:t>
      </w:r>
    </w:p>
  </w:comment>
  <w:comment w:id="48" w:author="Pouwels, Xavier (UT-BMS)" w:date="2025-02-14T16:13:00Z" w:initials="XP">
    <w:p w14:paraId="23233674" w14:textId="77777777" w:rsidR="00FB0133" w:rsidRDefault="00FB0133" w:rsidP="00FB0133">
      <w:pPr>
        <w:pStyle w:val="CommentText"/>
      </w:pPr>
      <w:r>
        <w:rPr>
          <w:rStyle w:val="CommentReference"/>
        </w:rPr>
        <w:annotationRef/>
      </w:r>
      <w:r>
        <w:t>XP: check of het al beschikbaar is in PACBOARD paper, anders proberen pacheck op CRAN te hebben zodat de documentatie beschikbaar is als .pdf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0F6F97" w15:done="0"/>
  <w15:commentEx w15:paraId="0D82FE34" w15:done="0"/>
  <w15:commentEx w15:paraId="48199350" w15:paraIdParent="0D82FE34" w15:done="0"/>
  <w15:commentEx w15:paraId="390C03A8" w15:paraIdParent="0D82FE34" w15:done="0"/>
  <w15:commentEx w15:paraId="06CDD648" w15:paraIdParent="0D82FE34" w15:done="0"/>
  <w15:commentEx w15:paraId="4229675E" w15:done="0"/>
  <w15:commentEx w15:paraId="3A732EEF" w15:done="0"/>
  <w15:commentEx w15:paraId="3AE35A0A" w15:paraIdParent="3A732EEF" w15:done="0"/>
  <w15:commentEx w15:paraId="5CB26EFE" w15:paraIdParent="3A732EEF" w15:done="0"/>
  <w15:commentEx w15:paraId="00556294" w15:done="0"/>
  <w15:commentEx w15:paraId="01B5CC11" w15:paraIdParent="00556294" w15:done="0"/>
  <w15:commentEx w15:paraId="56DD5680" w15:paraIdParent="00556294" w15:done="0"/>
  <w15:commentEx w15:paraId="015A0ED1" w15:done="0"/>
  <w15:commentEx w15:paraId="562A6A84" w15:paraIdParent="015A0ED1" w15:done="0"/>
  <w15:commentEx w15:paraId="4320B4C5" w15:paraIdParent="015A0ED1" w15:done="0"/>
  <w15:commentEx w15:paraId="03DA0D9A" w15:done="0"/>
  <w15:commentEx w15:paraId="37DD246F" w15:paraIdParent="03DA0D9A" w15:done="0"/>
  <w15:commentEx w15:paraId="50931BAD" w15:done="0"/>
  <w15:commentEx w15:paraId="3708566C" w15:done="0"/>
  <w15:commentEx w15:paraId="174325B1" w15:paraIdParent="3708566C" w15:done="0"/>
  <w15:commentEx w15:paraId="73AFFD0A" w15:done="0"/>
  <w15:commentEx w15:paraId="4509663E" w15:paraIdParent="73AFFD0A" w15:done="0"/>
  <w15:commentEx w15:paraId="19DE9DC8" w15:done="0"/>
  <w15:commentEx w15:paraId="75B6CD4B" w15:paraIdParent="19DE9DC8" w15:done="0"/>
  <w15:commentEx w15:paraId="32194CE9" w15:paraIdParent="19DE9DC8" w15:done="0"/>
  <w15:commentEx w15:paraId="19C73531" w15:done="0"/>
  <w15:commentEx w15:paraId="0F0F65CD" w15:paraIdParent="19C73531" w15:done="0"/>
  <w15:commentEx w15:paraId="47DAB106" w15:done="0"/>
  <w15:commentEx w15:paraId="50F3A822" w15:done="0"/>
  <w15:commentEx w15:paraId="6F52A72F" w15:paraIdParent="50F3A822" w15:done="0"/>
  <w15:commentEx w15:paraId="274B3FA3" w15:done="0"/>
  <w15:commentEx w15:paraId="1E481928" w15:paraIdParent="274B3FA3" w15:done="0"/>
  <w15:commentEx w15:paraId="2F2C9C06" w15:done="0"/>
  <w15:commentEx w15:paraId="23233674" w15:paraIdParent="2F2C9C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2EA3DE" w16cex:dateUtc="2025-02-14T14:49:00Z"/>
  <w16cex:commentExtensible w16cex:durableId="71C68CF0" w16cex:dateUtc="2025-02-12T14:44:00Z"/>
  <w16cex:commentExtensible w16cex:durableId="3F6A52D6" w16cex:dateUtc="2025-02-14T15:12:00Z"/>
  <w16cex:commentExtensible w16cex:durableId="2D499B31" w16cex:dateUtc="2025-02-14T15:38:00Z"/>
  <w16cex:commentExtensible w16cex:durableId="67F98CA6" w16cex:dateUtc="2025-03-18T12:35:00Z"/>
  <w16cex:commentExtensible w16cex:durableId="2E5E02D3" w16cex:dateUtc="2025-02-21T10:40:00Z"/>
  <w16cex:commentExtensible w16cex:durableId="3CB92DB2" w16cex:dateUtc="2025-02-21T10:44:00Z"/>
  <w16cex:commentExtensible w16cex:durableId="0EAA2249" w16cex:dateUtc="2025-02-24T06:12:00Z"/>
  <w16cex:commentExtensible w16cex:durableId="73C3ED39" w16cex:dateUtc="2025-03-18T13:29:00Z"/>
  <w16cex:commentExtensible w16cex:durableId="1BB48E7F" w16cex:dateUtc="2025-02-14T15:32:00Z"/>
  <w16cex:commentExtensible w16cex:durableId="10BC8FD1" w16cex:dateUtc="2025-02-17T14:54:00Z"/>
  <w16cex:commentExtensible w16cex:durableId="4C048EE0" w16cex:dateUtc="2025-03-18T13:29:00Z"/>
  <w16cex:commentExtensible w16cex:durableId="41E0CB95" w16cex:dateUtc="2025-02-12T14:22:00Z"/>
  <w16cex:commentExtensible w16cex:durableId="4D10B4AB" w16cex:dateUtc="2025-02-14T14:57:00Z"/>
  <w16cex:commentExtensible w16cex:durableId="1F454D0C" w16cex:dateUtc="2025-03-18T13:37:00Z"/>
  <w16cex:commentExtensible w16cex:durableId="6B1C371E" w16cex:dateUtc="2025-02-12T14:23:00Z"/>
  <w16cex:commentExtensible w16cex:durableId="20261CF7" w16cex:dateUtc="2025-03-18T13:37:00Z"/>
  <w16cex:commentExtensible w16cex:durableId="50ADA307" w16cex:dateUtc="2025-02-12T14:26:00Z"/>
  <w16cex:commentExtensible w16cex:durableId="71DEDE3D" w16cex:dateUtc="2025-02-12T14:28:00Z"/>
  <w16cex:commentExtensible w16cex:durableId="6B478DD4" w16cex:dateUtc="2025-02-14T15:01:00Z"/>
  <w16cex:commentExtensible w16cex:durableId="03124C5B" w16cex:dateUtc="2025-02-12T14:29:00Z"/>
  <w16cex:commentExtensible w16cex:durableId="41A57760" w16cex:dateUtc="2025-03-18T13:39:00Z"/>
  <w16cex:commentExtensible w16cex:durableId="3E2D5F14" w16cex:dateUtc="2025-02-12T14:33:00Z"/>
  <w16cex:commentExtensible w16cex:durableId="141C6E00" w16cex:dateUtc="2025-02-14T15:03:00Z"/>
  <w16cex:commentExtensible w16cex:durableId="7F2F9FF3" w16cex:dateUtc="2025-03-18T13:49:00Z"/>
  <w16cex:commentExtensible w16cex:durableId="5548EF70" w16cex:dateUtc="2025-02-12T14:32:00Z"/>
  <w16cex:commentExtensible w16cex:durableId="04275E5E" w16cex:dateUtc="2025-02-14T15:05:00Z"/>
  <w16cex:commentExtensible w16cex:durableId="2B9E3FA6" w16cex:dateUtc="2025-02-12T14:34:00Z"/>
  <w16cex:commentExtensible w16cex:durableId="372BF8D6" w16cex:dateUtc="2025-02-12T14:36:00Z"/>
  <w16cex:commentExtensible w16cex:durableId="5BD75706" w16cex:dateUtc="2025-02-14T15:06:00Z"/>
  <w16cex:commentExtensible w16cex:durableId="5117BE74" w16cex:dateUtc="2025-02-12T14:44:00Z"/>
  <w16cex:commentExtensible w16cex:durableId="52AED34A" w16cex:dateUtc="2025-02-14T15:10:00Z"/>
  <w16cex:commentExtensible w16cex:durableId="3FAD9101" w16cex:dateUtc="2025-02-12T14:49:00Z"/>
  <w16cex:commentExtensible w16cex:durableId="7FB338F4" w16cex:dateUtc="2025-02-14T15: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0F6F97" w16cid:durableId="052EA3DE"/>
  <w16cid:commentId w16cid:paraId="0D82FE34" w16cid:durableId="71C68CF0"/>
  <w16cid:commentId w16cid:paraId="48199350" w16cid:durableId="3F6A52D6"/>
  <w16cid:commentId w16cid:paraId="390C03A8" w16cid:durableId="2D499B31"/>
  <w16cid:commentId w16cid:paraId="06CDD648" w16cid:durableId="67F98CA6"/>
  <w16cid:commentId w16cid:paraId="4229675E" w16cid:durableId="2E5E02D3"/>
  <w16cid:commentId w16cid:paraId="3A732EEF" w16cid:durableId="3CB92DB2"/>
  <w16cid:commentId w16cid:paraId="3AE35A0A" w16cid:durableId="0EAA2249"/>
  <w16cid:commentId w16cid:paraId="5CB26EFE" w16cid:durableId="73C3ED39"/>
  <w16cid:commentId w16cid:paraId="00556294" w16cid:durableId="1BB48E7F"/>
  <w16cid:commentId w16cid:paraId="01B5CC11" w16cid:durableId="10BC8FD1"/>
  <w16cid:commentId w16cid:paraId="56DD5680" w16cid:durableId="4C048EE0"/>
  <w16cid:commentId w16cid:paraId="015A0ED1" w16cid:durableId="41E0CB95"/>
  <w16cid:commentId w16cid:paraId="562A6A84" w16cid:durableId="4D10B4AB"/>
  <w16cid:commentId w16cid:paraId="4320B4C5" w16cid:durableId="1F454D0C"/>
  <w16cid:commentId w16cid:paraId="03DA0D9A" w16cid:durableId="6B1C371E"/>
  <w16cid:commentId w16cid:paraId="37DD246F" w16cid:durableId="20261CF7"/>
  <w16cid:commentId w16cid:paraId="50931BAD" w16cid:durableId="50ADA307"/>
  <w16cid:commentId w16cid:paraId="3708566C" w16cid:durableId="71DEDE3D"/>
  <w16cid:commentId w16cid:paraId="174325B1" w16cid:durableId="6B478DD4"/>
  <w16cid:commentId w16cid:paraId="73AFFD0A" w16cid:durableId="03124C5B"/>
  <w16cid:commentId w16cid:paraId="4509663E" w16cid:durableId="41A57760"/>
  <w16cid:commentId w16cid:paraId="19DE9DC8" w16cid:durableId="3E2D5F14"/>
  <w16cid:commentId w16cid:paraId="75B6CD4B" w16cid:durableId="141C6E00"/>
  <w16cid:commentId w16cid:paraId="32194CE9" w16cid:durableId="7F2F9FF3"/>
  <w16cid:commentId w16cid:paraId="19C73531" w16cid:durableId="5548EF70"/>
  <w16cid:commentId w16cid:paraId="0F0F65CD" w16cid:durableId="04275E5E"/>
  <w16cid:commentId w16cid:paraId="47DAB106" w16cid:durableId="2B9E3FA6"/>
  <w16cid:commentId w16cid:paraId="50F3A822" w16cid:durableId="372BF8D6"/>
  <w16cid:commentId w16cid:paraId="6F52A72F" w16cid:durableId="5BD75706"/>
  <w16cid:commentId w16cid:paraId="274B3FA3" w16cid:durableId="5117BE74"/>
  <w16cid:commentId w16cid:paraId="1E481928" w16cid:durableId="52AED34A"/>
  <w16cid:commentId w16cid:paraId="2F2C9C06" w16cid:durableId="3FAD9101"/>
  <w16cid:commentId w16cid:paraId="23233674" w16cid:durableId="7FB338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A1837" w14:textId="77777777" w:rsidR="00A046F1" w:rsidRDefault="00A046F1">
      <w:pPr>
        <w:spacing w:after="0"/>
      </w:pPr>
      <w:r>
        <w:separator/>
      </w:r>
    </w:p>
  </w:endnote>
  <w:endnote w:type="continuationSeparator" w:id="0">
    <w:p w14:paraId="743C1342" w14:textId="77777777" w:rsidR="00A046F1" w:rsidRDefault="00A046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E057E" w14:textId="77777777" w:rsidR="00A046F1" w:rsidRDefault="00A046F1">
      <w:r>
        <w:separator/>
      </w:r>
    </w:p>
  </w:footnote>
  <w:footnote w:type="continuationSeparator" w:id="0">
    <w:p w14:paraId="558A2859" w14:textId="77777777" w:rsidR="00A046F1" w:rsidRDefault="00A04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FA3453A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13428996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ouwels, Xavier (UT-BMS)">
    <w15:presenceInfo w15:providerId="AD" w15:userId="S::x.g.l.v.pouwels@utwente.nl::b107f897-36d7-4b5c-84b9-0a835df45d59"/>
  </w15:person>
  <w15:person w15:author="Koffijberg, Erik (UT-BMS)">
    <w15:presenceInfo w15:providerId="AD" w15:userId="S::h.koffijberg@utwente.nl::8d64e1c6-7bbe-4cb5-aec2-cb11c7eb90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F21"/>
    <w:rsid w:val="00030326"/>
    <w:rsid w:val="000417D2"/>
    <w:rsid w:val="0006032F"/>
    <w:rsid w:val="000A6014"/>
    <w:rsid w:val="000D26FB"/>
    <w:rsid w:val="000F24FA"/>
    <w:rsid w:val="001353F1"/>
    <w:rsid w:val="00155B6E"/>
    <w:rsid w:val="00191293"/>
    <w:rsid w:val="001B0E85"/>
    <w:rsid w:val="00200D6B"/>
    <w:rsid w:val="002113C0"/>
    <w:rsid w:val="0021730C"/>
    <w:rsid w:val="00260215"/>
    <w:rsid w:val="00287C11"/>
    <w:rsid w:val="00292776"/>
    <w:rsid w:val="002C6F57"/>
    <w:rsid w:val="002D5ECD"/>
    <w:rsid w:val="002F0AEA"/>
    <w:rsid w:val="002F6368"/>
    <w:rsid w:val="003006D9"/>
    <w:rsid w:val="0031648D"/>
    <w:rsid w:val="003345EE"/>
    <w:rsid w:val="0035077B"/>
    <w:rsid w:val="00355311"/>
    <w:rsid w:val="003623EA"/>
    <w:rsid w:val="0036579C"/>
    <w:rsid w:val="00366A09"/>
    <w:rsid w:val="003B205A"/>
    <w:rsid w:val="003C03A4"/>
    <w:rsid w:val="004C02BE"/>
    <w:rsid w:val="004C0D3F"/>
    <w:rsid w:val="0054650B"/>
    <w:rsid w:val="00577432"/>
    <w:rsid w:val="005B6D0D"/>
    <w:rsid w:val="005E0652"/>
    <w:rsid w:val="00611C7A"/>
    <w:rsid w:val="006370A7"/>
    <w:rsid w:val="00640658"/>
    <w:rsid w:val="0067242F"/>
    <w:rsid w:val="006758C9"/>
    <w:rsid w:val="006A6A4C"/>
    <w:rsid w:val="006B118B"/>
    <w:rsid w:val="006B5E65"/>
    <w:rsid w:val="006F49D1"/>
    <w:rsid w:val="00740999"/>
    <w:rsid w:val="00787099"/>
    <w:rsid w:val="007D4442"/>
    <w:rsid w:val="007E07BB"/>
    <w:rsid w:val="007E0E73"/>
    <w:rsid w:val="007E3F69"/>
    <w:rsid w:val="007F73B9"/>
    <w:rsid w:val="007F73FE"/>
    <w:rsid w:val="0080439F"/>
    <w:rsid w:val="00804638"/>
    <w:rsid w:val="00812B77"/>
    <w:rsid w:val="00832C1E"/>
    <w:rsid w:val="00836DC9"/>
    <w:rsid w:val="00852531"/>
    <w:rsid w:val="008712E0"/>
    <w:rsid w:val="00893031"/>
    <w:rsid w:val="008944FD"/>
    <w:rsid w:val="008B0D07"/>
    <w:rsid w:val="00925A2D"/>
    <w:rsid w:val="0093291E"/>
    <w:rsid w:val="00945772"/>
    <w:rsid w:val="009C1E85"/>
    <w:rsid w:val="009E3289"/>
    <w:rsid w:val="00A046F1"/>
    <w:rsid w:val="00A32258"/>
    <w:rsid w:val="00A71C04"/>
    <w:rsid w:val="00A74577"/>
    <w:rsid w:val="00B360D0"/>
    <w:rsid w:val="00B37AC4"/>
    <w:rsid w:val="00B417BD"/>
    <w:rsid w:val="00B60902"/>
    <w:rsid w:val="00B64DE4"/>
    <w:rsid w:val="00B92BFA"/>
    <w:rsid w:val="00BA27E4"/>
    <w:rsid w:val="00BA5E5F"/>
    <w:rsid w:val="00BB3C2B"/>
    <w:rsid w:val="00C03F5A"/>
    <w:rsid w:val="00C52C1E"/>
    <w:rsid w:val="00C80ADA"/>
    <w:rsid w:val="00C864C2"/>
    <w:rsid w:val="00CA7058"/>
    <w:rsid w:val="00CB4385"/>
    <w:rsid w:val="00CE50EC"/>
    <w:rsid w:val="00CE5301"/>
    <w:rsid w:val="00D0653A"/>
    <w:rsid w:val="00D31999"/>
    <w:rsid w:val="00D57179"/>
    <w:rsid w:val="00D66105"/>
    <w:rsid w:val="00D775C2"/>
    <w:rsid w:val="00D936F6"/>
    <w:rsid w:val="00E1547F"/>
    <w:rsid w:val="00E16F21"/>
    <w:rsid w:val="00E43AEF"/>
    <w:rsid w:val="00E622D7"/>
    <w:rsid w:val="00E6431B"/>
    <w:rsid w:val="00E93176"/>
    <w:rsid w:val="00EA6A94"/>
    <w:rsid w:val="00EC5711"/>
    <w:rsid w:val="00EE0A30"/>
    <w:rsid w:val="00EE29DA"/>
    <w:rsid w:val="00EE7342"/>
    <w:rsid w:val="00EF036D"/>
    <w:rsid w:val="00F1382F"/>
    <w:rsid w:val="00F9189E"/>
    <w:rsid w:val="00FB013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9D993"/>
  <w15:docId w15:val="{373C4D16-4E41-4789-B0F6-1F46EB24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Revision">
    <w:name w:val="Revision"/>
    <w:hidden/>
    <w:rsid w:val="00BA5E5F"/>
    <w:pPr>
      <w:spacing w:after="0"/>
    </w:pPr>
  </w:style>
  <w:style w:type="character" w:styleId="CommentReference">
    <w:name w:val="annotation reference"/>
    <w:basedOn w:val="DefaultParagraphFont"/>
    <w:rsid w:val="00BA27E4"/>
    <w:rPr>
      <w:sz w:val="16"/>
      <w:szCs w:val="16"/>
    </w:rPr>
  </w:style>
  <w:style w:type="paragraph" w:styleId="CommentText">
    <w:name w:val="annotation text"/>
    <w:basedOn w:val="Normal"/>
    <w:link w:val="CommentTextChar"/>
    <w:rsid w:val="00BA27E4"/>
    <w:rPr>
      <w:sz w:val="20"/>
      <w:szCs w:val="20"/>
    </w:rPr>
  </w:style>
  <w:style w:type="character" w:customStyle="1" w:styleId="CommentTextChar">
    <w:name w:val="Comment Text Char"/>
    <w:basedOn w:val="DefaultParagraphFont"/>
    <w:link w:val="CommentText"/>
    <w:rsid w:val="00BA27E4"/>
    <w:rPr>
      <w:sz w:val="20"/>
      <w:szCs w:val="20"/>
    </w:rPr>
  </w:style>
  <w:style w:type="paragraph" w:styleId="CommentSubject">
    <w:name w:val="annotation subject"/>
    <w:basedOn w:val="CommentText"/>
    <w:next w:val="CommentText"/>
    <w:link w:val="CommentSubjectChar"/>
    <w:rsid w:val="00BA27E4"/>
    <w:rPr>
      <w:b/>
      <w:bCs/>
    </w:rPr>
  </w:style>
  <w:style w:type="character" w:customStyle="1" w:styleId="CommentSubjectChar">
    <w:name w:val="Comment Subject Char"/>
    <w:basedOn w:val="CommentTextChar"/>
    <w:link w:val="CommentSubject"/>
    <w:rsid w:val="00BA27E4"/>
    <w:rPr>
      <w:b/>
      <w:bCs/>
      <w:sz w:val="20"/>
      <w:szCs w:val="20"/>
    </w:rPr>
  </w:style>
  <w:style w:type="character" w:styleId="UnresolvedMention">
    <w:name w:val="Unresolved Mention"/>
    <w:basedOn w:val="DefaultParagraphFont"/>
    <w:uiPriority w:val="99"/>
    <w:semiHidden/>
    <w:unhideWhenUsed/>
    <w:rsid w:val="00852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comments.xml.rels><?xml version="1.0" encoding="UTF-8" standalone="yes"?>
<Relationships xmlns="http://schemas.openxmlformats.org/package/2006/relationships"><Relationship Id="rId3" Type="http://schemas.openxmlformats.org/officeDocument/2006/relationships/hyperlink" Target="https://github.com/stuwrighthealthecon/MANC-RISK-SCREEN/tree/main/Model%20Core%20Files" TargetMode="External"/><Relationship Id="rId2" Type="http://schemas.openxmlformats.org/officeDocument/2006/relationships/hyperlink" Target="https://github.com/j-seward/cea/blob/main/markov_sim.py" TargetMode="External"/><Relationship Id="rId1" Type="http://schemas.openxmlformats.org/officeDocument/2006/relationships/hyperlink" Target="https://github.com/BrandonCChan/edamame" TargetMode="External"/><Relationship Id="rId5" Type="http://schemas.openxmlformats.org/officeDocument/2006/relationships/hyperlink" Target="https://github.com/koendegeling/CompetingEvents_ESPD" TargetMode="External"/><Relationship Id="rId4" Type="http://schemas.openxmlformats.org/officeDocument/2006/relationships/hyperlink" Target="https://github.com/InnovationValueInitiative/IVI-RA"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jval.2012.04.012" TargetMode="External"/><Relationship Id="rId5" Type="http://schemas.openxmlformats.org/officeDocument/2006/relationships/footnotes" Target="footnotes.xml"/><Relationship Id="rId15" Type="http://schemas.openxmlformats.org/officeDocument/2006/relationships/hyperlink" Target="https://github.com/Xa4P/pacheck" TargetMode="Externa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9529</TotalTime>
  <Pages>13</Pages>
  <Words>4428</Words>
  <Characters>24354</Characters>
  <Application>Microsoft Office Word</Application>
  <DocSecurity>0</DocSecurity>
  <Lines>202</Lines>
  <Paragraphs>57</Paragraphs>
  <ScaleCrop>false</ScaleCrop>
  <Company>University of Twente</Company>
  <LinksUpToDate>false</LinksUpToDate>
  <CharactersWithSpaces>28725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Probabilistic Analysis CHECK R package</dc:title>
  <dc:creator>X. Pouwels &amp; H. Koffijberg</dc:creator>
  <cp:keywords/>
  <cp:lastModifiedBy>Pouwels, Xavier (UT-BMS)</cp:lastModifiedBy>
  <cp:revision>99</cp:revision>
  <dcterms:created xsi:type="dcterms:W3CDTF">2024-10-04T08:32:00Z</dcterms:created>
  <dcterms:modified xsi:type="dcterms:W3CDTF">2025-03-18T13:49:00Z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2024-10-04</vt:lpwstr>
  </property>
  <property fmtid="{D5CDD505-2E9C-101B-9397-08002B2CF9AE}" pid="3" name="output">
    <vt:lpwstr>word_document</vt:lpwstr>
  </property>
</Properties>
</file>